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808ABE" w14:textId="172B6589" w:rsidR="00294B3F" w:rsidRDefault="00646AD1" w:rsidP="00A10E54">
      <w:pPr>
        <w:pStyle w:val="Nadpis1"/>
      </w:pPr>
      <w:r w:rsidRPr="00A10E54">
        <w:t>Úvod</w:t>
      </w:r>
    </w:p>
    <w:p w14:paraId="1A31BF6A" w14:textId="5B143758" w:rsidR="00052C00" w:rsidRDefault="006F53FE" w:rsidP="00646AD1">
      <w:pPr>
        <w:jc w:val="both"/>
      </w:pPr>
      <w:r>
        <w:t xml:space="preserve">Záměrem </w:t>
      </w:r>
      <w:r w:rsidR="006C749A">
        <w:t>z</w:t>
      </w:r>
      <w:r w:rsidR="002B29D9">
        <w:t>adavatel</w:t>
      </w:r>
      <w:r w:rsidR="006C749A">
        <w:t>e</w:t>
      </w:r>
      <w:r w:rsidR="00157D58">
        <w:t xml:space="preserve"> </w:t>
      </w:r>
      <w:r>
        <w:t>je vybrat</w:t>
      </w:r>
      <w:r w:rsidR="006C749A">
        <w:t xml:space="preserve"> v zadávacím</w:t>
      </w:r>
      <w:r>
        <w:t xml:space="preserve"> řízení </w:t>
      </w:r>
      <w:r w:rsidR="00646AD1">
        <w:t xml:space="preserve">s názvem </w:t>
      </w:r>
      <w:r w:rsidR="00BB7E9B" w:rsidRPr="00BB7E9B">
        <w:t>„Objednávkový systém pro zákazníky velkoobchodu</w:t>
      </w:r>
      <w:r w:rsidR="00646AD1">
        <w:t xml:space="preserve">“ </w:t>
      </w:r>
      <w:r>
        <w:t xml:space="preserve">dodavatele systému, který nahradí stávající objednávkový </w:t>
      </w:r>
      <w:r w:rsidR="00052C00">
        <w:t xml:space="preserve">velko-obchodní </w:t>
      </w:r>
      <w:r>
        <w:t>systém</w:t>
      </w:r>
      <w:r w:rsidR="00052C00">
        <w:t xml:space="preserve"> MARS. </w:t>
      </w:r>
    </w:p>
    <w:p w14:paraId="7407E78A" w14:textId="77777777" w:rsidR="00294B3F" w:rsidRDefault="006F53FE" w:rsidP="00A10E54">
      <w:pPr>
        <w:pStyle w:val="Nadpis1"/>
      </w:pPr>
      <w:r w:rsidRPr="00A10E54">
        <w:t>Základní</w:t>
      </w:r>
      <w:r>
        <w:t xml:space="preserve"> </w:t>
      </w:r>
      <w:r w:rsidR="00AA2D83">
        <w:t>popis stávajícího</w:t>
      </w:r>
      <w:r>
        <w:t xml:space="preserve"> systému</w:t>
      </w:r>
    </w:p>
    <w:p w14:paraId="6238D677" w14:textId="36B6AA87" w:rsidR="00807CDE" w:rsidRDefault="007C6CA1" w:rsidP="00807CDE">
      <w:pPr>
        <w:spacing w:after="40"/>
      </w:pPr>
      <w:r w:rsidRPr="007C6CA1">
        <w:t xml:space="preserve">Aktuálně se pro odbavování VO </w:t>
      </w:r>
      <w:r w:rsidR="003109F1">
        <w:t xml:space="preserve">objednávek používá IS MARS, který </w:t>
      </w:r>
      <w:r w:rsidRPr="007C6CA1">
        <w:t>je postupně vyvíjen od roku 2006, různými dodavateli.</w:t>
      </w:r>
      <w:r w:rsidR="00807CDE">
        <w:t xml:space="preserve"> </w:t>
      </w:r>
      <w:r w:rsidR="003664CA" w:rsidRPr="003664CA">
        <w:t xml:space="preserve">Architektura odpovídá postupnému vývoji systému a </w:t>
      </w:r>
      <w:r w:rsidR="003C2635">
        <w:t>postupnému přidávání</w:t>
      </w:r>
      <w:r w:rsidR="003664CA" w:rsidRPr="003664CA">
        <w:t xml:space="preserve"> jedn</w:t>
      </w:r>
      <w:r w:rsidR="003664CA">
        <w:t xml:space="preserve">otlivých modulů v průběhu času. </w:t>
      </w:r>
    </w:p>
    <w:p w14:paraId="456651C1" w14:textId="183F1EF4" w:rsidR="00807CDE" w:rsidRDefault="003C2635" w:rsidP="00807CDE">
      <w:r>
        <w:rPr>
          <w:b/>
        </w:rPr>
        <w:t>Klíčové problematické oblasti stávajícího systému MARS</w:t>
      </w:r>
      <w:r w:rsidR="00807CDE">
        <w:t>:</w:t>
      </w:r>
      <w:r w:rsidR="003109F1" w:rsidRPr="003109F1">
        <w:t xml:space="preserve"> </w:t>
      </w:r>
      <w:r w:rsidR="00B46832">
        <w:t xml:space="preserve"> </w:t>
      </w:r>
    </w:p>
    <w:p w14:paraId="53194046" w14:textId="6D55B90B" w:rsidR="00B46832" w:rsidRDefault="00B46832" w:rsidP="00807CDE">
      <w:pPr>
        <w:pStyle w:val="Odstavecseseznamem"/>
        <w:numPr>
          <w:ilvl w:val="0"/>
          <w:numId w:val="18"/>
        </w:numPr>
        <w:spacing w:after="40"/>
      </w:pPr>
      <w:r>
        <w:t>aplikační server</w:t>
      </w:r>
      <w:r w:rsidR="003C2635">
        <w:t xml:space="preserve"> je provozován</w:t>
      </w:r>
      <w:r>
        <w:t xml:space="preserve"> na </w:t>
      </w:r>
      <w:r w:rsidR="003C2635">
        <w:t xml:space="preserve">Microsoft </w:t>
      </w:r>
      <w:r>
        <w:t>Windows 2003</w:t>
      </w:r>
      <w:r w:rsidR="003C2635">
        <w:t xml:space="preserve"> (IIS)</w:t>
      </w:r>
      <w:r>
        <w:t>.</w:t>
      </w:r>
    </w:p>
    <w:p w14:paraId="12E59AB4" w14:textId="4B7CF98C" w:rsidR="00B46832" w:rsidRDefault="003C2635" w:rsidP="00807CDE">
      <w:pPr>
        <w:pStyle w:val="Odstavecseseznamem"/>
        <w:numPr>
          <w:ilvl w:val="0"/>
          <w:numId w:val="18"/>
        </w:numPr>
        <w:spacing w:after="40"/>
      </w:pPr>
      <w:r>
        <w:t>je použit z</w:t>
      </w:r>
      <w:r w:rsidR="00B46832">
        <w:t>drojov</w:t>
      </w:r>
      <w:r>
        <w:t>ý</w:t>
      </w:r>
      <w:r w:rsidR="00B46832">
        <w:t xml:space="preserve"> kód ASP 3.0</w:t>
      </w:r>
      <w:r>
        <w:t xml:space="preserve"> a ASP.NET (různé verze)</w:t>
      </w:r>
      <w:r w:rsidR="00B46832">
        <w:t>.</w:t>
      </w:r>
    </w:p>
    <w:p w14:paraId="60513D59" w14:textId="0E4D7950" w:rsidR="00B46832" w:rsidRDefault="003C2635" w:rsidP="00807CDE">
      <w:pPr>
        <w:pStyle w:val="Odstavecseseznamem"/>
        <w:numPr>
          <w:ilvl w:val="0"/>
          <w:numId w:val="18"/>
        </w:numPr>
        <w:spacing w:after="40"/>
      </w:pPr>
      <w:r>
        <w:t>je podporován</w:t>
      </w:r>
      <w:r w:rsidR="00B46832">
        <w:t xml:space="preserve"> pouze jed</w:t>
      </w:r>
      <w:r>
        <w:t>en</w:t>
      </w:r>
      <w:r w:rsidR="00B46832">
        <w:t xml:space="preserve"> webov</w:t>
      </w:r>
      <w:r>
        <w:t>ý</w:t>
      </w:r>
      <w:r w:rsidR="00B46832">
        <w:t xml:space="preserve"> prohlížeč – Internet Explorer</w:t>
      </w:r>
      <w:r>
        <w:t xml:space="preserve"> 11</w:t>
      </w:r>
      <w:r w:rsidR="00B46832">
        <w:t>.</w:t>
      </w:r>
    </w:p>
    <w:p w14:paraId="4C55FF13" w14:textId="354955BE" w:rsidR="003664CA" w:rsidRDefault="003C2635" w:rsidP="00646AD1">
      <w:pPr>
        <w:pStyle w:val="Odstavecseseznamem"/>
        <w:numPr>
          <w:ilvl w:val="0"/>
          <w:numId w:val="18"/>
        </w:numPr>
        <w:spacing w:after="40"/>
      </w:pPr>
      <w:r>
        <w:t>přihlašování do systému je možné výhradně za použití</w:t>
      </w:r>
      <w:r w:rsidR="00B46832">
        <w:t xml:space="preserve"> čipové karty.</w:t>
      </w:r>
      <w:r w:rsidR="00721E20">
        <w:br/>
      </w:r>
    </w:p>
    <w:p w14:paraId="6E4AA1A7" w14:textId="77777777" w:rsidR="00294B3F" w:rsidRDefault="006F53FE" w:rsidP="00646AD1">
      <w:pPr>
        <w:spacing w:after="40"/>
      </w:pPr>
      <w:r w:rsidRPr="00721E20">
        <w:rPr>
          <w:b/>
        </w:rPr>
        <w:t>Objednávkový systém MARS slouží zejména k</w:t>
      </w:r>
      <w:r>
        <w:t>:</w:t>
      </w:r>
    </w:p>
    <w:p w14:paraId="1FD6642E" w14:textId="77777777" w:rsidR="007C6CA1" w:rsidRDefault="007C6CA1" w:rsidP="007C6CA1">
      <w:pPr>
        <w:pStyle w:val="Odstavecseseznamem"/>
        <w:numPr>
          <w:ilvl w:val="0"/>
          <w:numId w:val="18"/>
        </w:numPr>
        <w:spacing w:after="40"/>
      </w:pPr>
      <w:r>
        <w:t>Evidenci a správě VO objednávek.</w:t>
      </w:r>
    </w:p>
    <w:p w14:paraId="132C00C2" w14:textId="77777777" w:rsidR="00370B43" w:rsidRDefault="007C6CA1" w:rsidP="007C6CA1">
      <w:pPr>
        <w:pStyle w:val="Odstavecseseznamem"/>
        <w:numPr>
          <w:ilvl w:val="0"/>
          <w:numId w:val="18"/>
        </w:numPr>
        <w:spacing w:after="40"/>
      </w:pPr>
      <w:r>
        <w:t>Evidenci informací o odběratelích, třetích stranách, odběratelích třetích stran, dopravních, řidičích, tahačích, návěsech, místech určení, sídel.</w:t>
      </w:r>
    </w:p>
    <w:p w14:paraId="37880D31" w14:textId="77777777" w:rsidR="00370B43" w:rsidRDefault="007C6CA1" w:rsidP="007C6CA1">
      <w:pPr>
        <w:pStyle w:val="Odstavecseseznamem"/>
        <w:numPr>
          <w:ilvl w:val="0"/>
          <w:numId w:val="18"/>
        </w:numPr>
        <w:spacing w:after="40"/>
      </w:pPr>
      <w:r>
        <w:t>Výpočtu kreditního limitu pro odběratele.</w:t>
      </w:r>
    </w:p>
    <w:p w14:paraId="36A96746" w14:textId="18B90840" w:rsidR="0043081C" w:rsidRDefault="00370B43" w:rsidP="004A69C0">
      <w:pPr>
        <w:pStyle w:val="Odstavecseseznamem"/>
        <w:numPr>
          <w:ilvl w:val="0"/>
          <w:numId w:val="18"/>
        </w:numPr>
        <w:spacing w:after="40"/>
      </w:pPr>
      <w:r>
        <w:t>S</w:t>
      </w:r>
      <w:r w:rsidR="006F53FE">
        <w:t>právě číselníků využívaných v procesu tvorby a zpracování objednávek,</w:t>
      </w:r>
      <w:r>
        <w:t xml:space="preserve"> </w:t>
      </w:r>
      <w:r w:rsidR="006F53FE">
        <w:t>správě účtů a čipových karet uživatelů systému a t</w:t>
      </w:r>
      <w:r>
        <w:t>aké řidičů evidovaných dopravců</w:t>
      </w:r>
      <w:r w:rsidR="006F53FE">
        <w:t>,</w:t>
      </w:r>
      <w:r>
        <w:t xml:space="preserve"> </w:t>
      </w:r>
      <w:r w:rsidR="006F53FE">
        <w:t>správě kontraktů.</w:t>
      </w:r>
    </w:p>
    <w:p w14:paraId="5007A72E" w14:textId="144978AD" w:rsidR="00646AD1" w:rsidRDefault="004A69C0">
      <w:r>
        <w:br/>
      </w:r>
      <w:r w:rsidR="006F53FE">
        <w:t xml:space="preserve">Popis business procesů podporovaných systémem MARS je uveden v příloze </w:t>
      </w:r>
      <w:r w:rsidR="00971843">
        <w:rPr>
          <w:rStyle w:val="Internetovodkaz"/>
        </w:rPr>
        <w:t>01</w:t>
      </w:r>
      <w:r w:rsidR="00AA2D83">
        <w:rPr>
          <w:rStyle w:val="Internetovodkaz"/>
        </w:rPr>
        <w:t>-BPM</w:t>
      </w:r>
      <w:r w:rsidR="006F53FE">
        <w:t>.</w:t>
      </w:r>
    </w:p>
    <w:p w14:paraId="4589B867" w14:textId="77777777" w:rsidR="00294B3F" w:rsidRDefault="006F53FE">
      <w:pPr>
        <w:pStyle w:val="Nadpis2"/>
      </w:pPr>
      <w:r>
        <w:t>Integrace systému s okolím</w:t>
      </w:r>
    </w:p>
    <w:p w14:paraId="5CA9F2EC" w14:textId="77777777" w:rsidR="00315189" w:rsidRDefault="00315189" w:rsidP="00315189">
      <w:pPr>
        <w:jc w:val="both"/>
      </w:pPr>
      <w:r w:rsidRPr="003B1532">
        <w:t>Komunikace s okolními systémy probíhá převážně pomocí webových služeb, hlavní integrace se systémy SAP a TAMAS jsou však realizovány přímým přístupem do databáze daného systému.</w:t>
      </w:r>
      <w:r>
        <w:t xml:space="preserve"> </w:t>
      </w:r>
    </w:p>
    <w:p w14:paraId="5C524EE8" w14:textId="6A3A7DF6" w:rsidR="00315189" w:rsidRDefault="00315189" w:rsidP="00315189">
      <w:pPr>
        <w:jc w:val="both"/>
      </w:pPr>
      <w:r w:rsidRPr="007903C9">
        <w:t xml:space="preserve">Bližší informace o komunikaci s okolními systémy lze nalézt v příloze </w:t>
      </w:r>
      <w:r w:rsidRPr="007903C9">
        <w:rPr>
          <w:rStyle w:val="Internetovodkaz"/>
        </w:rPr>
        <w:t>11-CEL</w:t>
      </w:r>
      <w:r>
        <w:t xml:space="preserve">. </w:t>
      </w:r>
      <w:r w:rsidRPr="00F83B14">
        <w:t>Celkový náhled</w:t>
      </w:r>
      <w:r>
        <w:t>, v podobě schématu,</w:t>
      </w:r>
      <w:r w:rsidRPr="00F83B14">
        <w:t xml:space="preserve"> </w:t>
      </w:r>
      <w:r>
        <w:t xml:space="preserve">na integrace MARS s ostatními IS a aplikacemi je popsán v příloze </w:t>
      </w:r>
      <w:r w:rsidRPr="007903C9">
        <w:rPr>
          <w:rStyle w:val="Internetovodkaz"/>
        </w:rPr>
        <w:t>12-INT</w:t>
      </w:r>
      <w:r>
        <w:t>.</w:t>
      </w:r>
    </w:p>
    <w:p w14:paraId="4F74338A" w14:textId="778C4C26" w:rsidR="00294B3F" w:rsidRDefault="006F53FE" w:rsidP="00646AD1">
      <w:pPr>
        <w:spacing w:after="40"/>
      </w:pPr>
      <w:r>
        <w:t>Systém MARS je úzce provázán s ostatními IT systémy společnosti ČEPRO, a.s., zejména s:</w:t>
      </w:r>
    </w:p>
    <w:p w14:paraId="37EA1318" w14:textId="1014CF2B" w:rsidR="00294B3F" w:rsidRDefault="006F53FE" w:rsidP="00695B8B">
      <w:pPr>
        <w:pStyle w:val="Odstavecseseznamem"/>
        <w:numPr>
          <w:ilvl w:val="0"/>
          <w:numId w:val="11"/>
        </w:numPr>
      </w:pPr>
      <w:r>
        <w:t xml:space="preserve">účetním systémem </w:t>
      </w:r>
      <w:r w:rsidR="00D71112">
        <w:t xml:space="preserve">ERP </w:t>
      </w:r>
      <w:r>
        <w:t>SAP</w:t>
      </w:r>
      <w:r w:rsidR="00695B8B">
        <w:t xml:space="preserve"> (více v příloze </w:t>
      </w:r>
      <w:r w:rsidR="00DD780A">
        <w:rPr>
          <w:rStyle w:val="Internetovodkaz"/>
        </w:rPr>
        <w:t>02-SAP</w:t>
      </w:r>
      <w:r w:rsidR="00695B8B">
        <w:t>)</w:t>
      </w:r>
      <w:r>
        <w:t>,</w:t>
      </w:r>
    </w:p>
    <w:p w14:paraId="29EB5105" w14:textId="57E6FC1A" w:rsidR="00294B3F" w:rsidRDefault="006F53FE" w:rsidP="00447746">
      <w:pPr>
        <w:pStyle w:val="Odstavecseseznamem"/>
        <w:numPr>
          <w:ilvl w:val="0"/>
          <w:numId w:val="11"/>
        </w:numPr>
      </w:pPr>
      <w:r>
        <w:t>skladovým systémem TAMAS</w:t>
      </w:r>
      <w:r w:rsidR="00447746">
        <w:t xml:space="preserve"> (více v příloze </w:t>
      </w:r>
      <w:r w:rsidR="00447746" w:rsidRPr="00447746">
        <w:rPr>
          <w:rStyle w:val="Internetovodkaz"/>
        </w:rPr>
        <w:t>03-</w:t>
      </w:r>
      <w:r w:rsidR="00DD780A">
        <w:rPr>
          <w:rStyle w:val="Internetovodkaz"/>
        </w:rPr>
        <w:t>TAMAS</w:t>
      </w:r>
      <w:r w:rsidR="00447746">
        <w:t>)</w:t>
      </w:r>
      <w:r>
        <w:t>,</w:t>
      </w:r>
    </w:p>
    <w:p w14:paraId="438FE35D" w14:textId="3A3FB9C6" w:rsidR="00294B3F" w:rsidRDefault="006F53FE" w:rsidP="000A3CD9">
      <w:pPr>
        <w:pStyle w:val="Odstavecseseznamem"/>
        <w:numPr>
          <w:ilvl w:val="0"/>
          <w:numId w:val="11"/>
        </w:numPr>
      </w:pPr>
      <w:r>
        <w:t xml:space="preserve">systémem pro </w:t>
      </w:r>
      <w:r w:rsidR="000A3CD9">
        <w:t xml:space="preserve">rozvoz pohonných hmot MControl (více v příloze </w:t>
      </w:r>
      <w:r w:rsidR="000A3CD9" w:rsidRPr="000A3CD9">
        <w:rPr>
          <w:rStyle w:val="Internetovodkaz"/>
        </w:rPr>
        <w:t>04-MControl</w:t>
      </w:r>
      <w:r w:rsidR="000A3CD9">
        <w:t>)</w:t>
      </w:r>
      <w:r>
        <w:t>,</w:t>
      </w:r>
    </w:p>
    <w:p w14:paraId="0212499F" w14:textId="516DA580" w:rsidR="00294B3F" w:rsidRDefault="006F53FE" w:rsidP="00C729F9">
      <w:pPr>
        <w:pStyle w:val="Odstavecseseznamem"/>
        <w:numPr>
          <w:ilvl w:val="0"/>
          <w:numId w:val="11"/>
        </w:numPr>
      </w:pPr>
      <w:r>
        <w:t>systémem pro správu čipových karet řidičů</w:t>
      </w:r>
      <w:r w:rsidR="00C729F9">
        <w:t xml:space="preserve"> (více v příloze </w:t>
      </w:r>
      <w:r w:rsidR="00C729F9" w:rsidRPr="00C729F9">
        <w:rPr>
          <w:rStyle w:val="Internetovodkaz"/>
        </w:rPr>
        <w:t>05-KARTY</w:t>
      </w:r>
      <w:r w:rsidR="00C729F9" w:rsidRPr="00C729F9">
        <w:t>),</w:t>
      </w:r>
    </w:p>
    <w:p w14:paraId="129EFC48" w14:textId="526DC83D" w:rsidR="00294B3F" w:rsidRDefault="006F53FE" w:rsidP="00C729F9">
      <w:pPr>
        <w:pStyle w:val="Odstavecseseznamem"/>
        <w:numPr>
          <w:ilvl w:val="0"/>
          <w:numId w:val="11"/>
        </w:numPr>
      </w:pPr>
      <w:r>
        <w:t>aplikací pro evidenci automobilů TruckRegister</w:t>
      </w:r>
      <w:r w:rsidR="00C729F9">
        <w:t xml:space="preserve"> (</w:t>
      </w:r>
      <w:r w:rsidR="00C729F9" w:rsidRPr="00C729F9">
        <w:t xml:space="preserve">více v příloze </w:t>
      </w:r>
      <w:r w:rsidR="00C729F9">
        <w:rPr>
          <w:rStyle w:val="Internetovodkaz"/>
        </w:rPr>
        <w:t>06</w:t>
      </w:r>
      <w:r w:rsidR="00C729F9" w:rsidRPr="00C729F9">
        <w:rPr>
          <w:rStyle w:val="Internetovodkaz"/>
        </w:rPr>
        <w:t>-</w:t>
      </w:r>
      <w:r w:rsidR="00C729F9">
        <w:rPr>
          <w:rStyle w:val="Internetovodkaz"/>
        </w:rPr>
        <w:t>TR</w:t>
      </w:r>
      <w:r w:rsidR="00C729F9">
        <w:t>)</w:t>
      </w:r>
      <w:r>
        <w:t>,</w:t>
      </w:r>
    </w:p>
    <w:p w14:paraId="58A7A46D" w14:textId="2FCE324F" w:rsidR="00C729F9" w:rsidRDefault="00B2632F" w:rsidP="0058516E">
      <w:pPr>
        <w:pStyle w:val="Odstavecseseznamem"/>
        <w:numPr>
          <w:ilvl w:val="0"/>
          <w:numId w:val="11"/>
        </w:numPr>
      </w:pPr>
      <w:r>
        <w:t xml:space="preserve">aplikací pro správu dopravců a </w:t>
      </w:r>
      <w:r w:rsidRPr="00E8430B">
        <w:t xml:space="preserve">řidičů </w:t>
      </w:r>
      <w:r w:rsidR="00F068B3" w:rsidRPr="00E8430B">
        <w:t xml:space="preserve">- </w:t>
      </w:r>
      <w:r w:rsidRPr="00E8430B">
        <w:t>Portál Dopravce</w:t>
      </w:r>
      <w:r>
        <w:t xml:space="preserve"> (více v příloze </w:t>
      </w:r>
      <w:r w:rsidR="0058516E" w:rsidRPr="0058516E">
        <w:rPr>
          <w:rStyle w:val="Internetovodkaz"/>
        </w:rPr>
        <w:t>11-CEL</w:t>
      </w:r>
      <w:r>
        <w:t>),</w:t>
      </w:r>
    </w:p>
    <w:p w14:paraId="48097735" w14:textId="68C32A9E" w:rsidR="00F83B14" w:rsidRDefault="00F83B14" w:rsidP="00F83B14">
      <w:pPr>
        <w:pStyle w:val="Odstavecseseznamem"/>
        <w:numPr>
          <w:ilvl w:val="0"/>
          <w:numId w:val="11"/>
        </w:numPr>
      </w:pPr>
      <w:r>
        <w:t xml:space="preserve">aplikací pro evidenci kontrol ADR (více v příloze </w:t>
      </w:r>
      <w:r w:rsidRPr="00F83B14">
        <w:rPr>
          <w:rStyle w:val="Internetovodkaz"/>
        </w:rPr>
        <w:t>08-ADR</w:t>
      </w:r>
      <w:r>
        <w:t>),</w:t>
      </w:r>
    </w:p>
    <w:p w14:paraId="279DB72B" w14:textId="1EA1914A" w:rsidR="00F83B14" w:rsidRPr="00F83B14" w:rsidRDefault="00F83B14" w:rsidP="00F83B14">
      <w:pPr>
        <w:pStyle w:val="Odstavecseseznamem"/>
        <w:numPr>
          <w:ilvl w:val="0"/>
          <w:numId w:val="11"/>
        </w:numPr>
      </w:pPr>
      <w:r>
        <w:lastRenderedPageBreak/>
        <w:t xml:space="preserve">aplikací BioRedislokace (více v příloze </w:t>
      </w:r>
      <w:r w:rsidRPr="00F83B14">
        <w:rPr>
          <w:rStyle w:val="Internetovodkaz"/>
        </w:rPr>
        <w:t>09-BIO</w:t>
      </w:r>
      <w:r w:rsidRPr="00F83B14">
        <w:t>),</w:t>
      </w:r>
    </w:p>
    <w:p w14:paraId="78B422FC" w14:textId="378DCC20" w:rsidR="00F83B14" w:rsidRPr="00F83B14" w:rsidRDefault="00F83B14" w:rsidP="00F83B14">
      <w:pPr>
        <w:pStyle w:val="Odstavecseseznamem"/>
        <w:numPr>
          <w:ilvl w:val="0"/>
          <w:numId w:val="11"/>
        </w:numPr>
      </w:pPr>
      <w:r>
        <w:t xml:space="preserve">aplikací Emisní protokoly (více v příloze </w:t>
      </w:r>
      <w:r w:rsidR="0074523F">
        <w:rPr>
          <w:rStyle w:val="Internetovodkaz"/>
        </w:rPr>
        <w:t>07</w:t>
      </w:r>
      <w:r w:rsidRPr="00F83B14">
        <w:rPr>
          <w:rStyle w:val="Internetovodkaz"/>
        </w:rPr>
        <w:t>-EP</w:t>
      </w:r>
      <w:r w:rsidRPr="00F83B14">
        <w:t>),</w:t>
      </w:r>
    </w:p>
    <w:p w14:paraId="1AB6A763" w14:textId="392C0E0D" w:rsidR="00F83B14" w:rsidRDefault="00F83B14" w:rsidP="00F83B14">
      <w:pPr>
        <w:pStyle w:val="Odstavecseseznamem"/>
        <w:numPr>
          <w:ilvl w:val="0"/>
          <w:numId w:val="11"/>
        </w:numPr>
      </w:pPr>
      <w:r>
        <w:t xml:space="preserve">portálovými aplikacemi, Zákaznický portál, BI portál, CVOČ a FileServerem </w:t>
      </w:r>
      <w:r w:rsidRPr="00F83B14">
        <w:t>DCR-FS-05</w:t>
      </w:r>
      <w:r>
        <w:t xml:space="preserve"> (více v příloze </w:t>
      </w:r>
      <w:r w:rsidRPr="00F83B14">
        <w:rPr>
          <w:rStyle w:val="Internetovodkaz"/>
        </w:rPr>
        <w:t>11</w:t>
      </w:r>
      <w:r w:rsidR="00A104F2">
        <w:rPr>
          <w:rStyle w:val="Internetovodkaz"/>
        </w:rPr>
        <w:t>-CEL</w:t>
      </w:r>
      <w:r>
        <w:t>).</w:t>
      </w:r>
    </w:p>
    <w:p w14:paraId="0F3DDD95" w14:textId="77777777" w:rsidR="00E54B00" w:rsidRPr="00E54B00" w:rsidRDefault="00E54B00" w:rsidP="00E54B00">
      <w:pPr>
        <w:keepNext/>
        <w:keepLines/>
        <w:spacing w:before="200" w:after="0"/>
        <w:outlineLvl w:val="1"/>
        <w:rPr>
          <w:rFonts w:ascii="Calibri Light" w:eastAsia="Calibri Light" w:hAnsi="Calibri Light" w:cs="Calibri Light"/>
          <w:b/>
          <w:bCs/>
          <w:color w:val="5B9BD5"/>
          <w:sz w:val="26"/>
          <w:szCs w:val="26"/>
        </w:rPr>
      </w:pPr>
      <w:r w:rsidRPr="00E54B00">
        <w:rPr>
          <w:rFonts w:ascii="Calibri Light" w:eastAsia="Calibri Light" w:hAnsi="Calibri Light" w:cs="Calibri Light"/>
          <w:b/>
          <w:bCs/>
          <w:color w:val="5B9BD5"/>
          <w:sz w:val="26"/>
          <w:szCs w:val="26"/>
        </w:rPr>
        <w:t>Základní moduly systému MARS</w:t>
      </w:r>
    </w:p>
    <w:p w14:paraId="536A534D" w14:textId="1EA0BB17" w:rsidR="00E54B00" w:rsidRDefault="002E7697" w:rsidP="002E7697">
      <w:pPr>
        <w:contextualSpacing/>
        <w:rPr>
          <w:rFonts w:ascii="Calibri" w:eastAsia="Calibri" w:hAnsi="Calibri" w:cs="Calibri"/>
        </w:rPr>
      </w:pPr>
      <w:r w:rsidRPr="002E7697">
        <w:rPr>
          <w:rFonts w:ascii="Calibri" w:eastAsia="Calibri" w:hAnsi="Calibri" w:cs="Calibri"/>
        </w:rPr>
        <w:t>Systém</w:t>
      </w:r>
      <w:r>
        <w:rPr>
          <w:rFonts w:ascii="Calibri" w:eastAsia="Calibri" w:hAnsi="Calibri" w:cs="Calibri"/>
        </w:rPr>
        <w:t xml:space="preserve"> MARS se skládá ze tří základních modulů, a to, Správa dat, Kreditní tabulka a Objednávka.</w:t>
      </w:r>
    </w:p>
    <w:p w14:paraId="144B0F90" w14:textId="77777777" w:rsidR="002E7697" w:rsidRPr="00E54B00" w:rsidRDefault="002E7697" w:rsidP="002E7697">
      <w:pPr>
        <w:contextualSpacing/>
        <w:rPr>
          <w:rFonts w:ascii="Calibri" w:eastAsia="Calibri" w:hAnsi="Calibri" w:cs="Calibri"/>
        </w:rPr>
      </w:pPr>
    </w:p>
    <w:p w14:paraId="310A9753" w14:textId="77777777" w:rsidR="00E54B00" w:rsidRPr="00E54B00" w:rsidRDefault="00E54B00" w:rsidP="00E54B00">
      <w:pPr>
        <w:keepNext/>
        <w:keepLines/>
        <w:spacing w:before="200" w:after="0"/>
        <w:outlineLvl w:val="2"/>
        <w:rPr>
          <w:rFonts w:ascii="Calibri Light" w:eastAsia="Calibri Light" w:hAnsi="Calibri Light" w:cs="Calibri Light"/>
          <w:b/>
          <w:bCs/>
          <w:color w:val="5B9BD5"/>
        </w:rPr>
      </w:pPr>
      <w:r w:rsidRPr="00E54B00">
        <w:rPr>
          <w:rFonts w:ascii="Calibri Light" w:eastAsia="Calibri Light" w:hAnsi="Calibri Light" w:cs="Calibri Light"/>
          <w:b/>
          <w:bCs/>
          <w:color w:val="5B9BD5"/>
        </w:rPr>
        <w:t>Modul Správa dat</w:t>
      </w:r>
    </w:p>
    <w:p w14:paraId="7E5C29A2" w14:textId="77777777" w:rsidR="00E54B00" w:rsidRPr="00E54B00" w:rsidRDefault="00E54B00" w:rsidP="00E54B00">
      <w:pPr>
        <w:spacing w:after="40"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Modul slouží ke správě položek následujících číselníků:</w:t>
      </w:r>
    </w:p>
    <w:p w14:paraId="30B62DEE" w14:textId="77777777" w:rsidR="00E54B00" w:rsidRPr="00E54B00" w:rsidRDefault="00E54B00" w:rsidP="00E54B00">
      <w:pPr>
        <w:numPr>
          <w:ilvl w:val="0"/>
          <w:numId w:val="13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 xml:space="preserve">Odběratelé, </w:t>
      </w:r>
    </w:p>
    <w:p w14:paraId="580CC386" w14:textId="77777777" w:rsidR="00E54B00" w:rsidRPr="00E54B00" w:rsidRDefault="00E54B00" w:rsidP="00E54B00">
      <w:pPr>
        <w:numPr>
          <w:ilvl w:val="0"/>
          <w:numId w:val="13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Třetí strany, Odběratelé třetích stran, Zboží třetích stran,</w:t>
      </w:r>
    </w:p>
    <w:p w14:paraId="7CB5D121" w14:textId="77777777" w:rsidR="00E54B00" w:rsidRPr="00E54B00" w:rsidRDefault="00E54B00" w:rsidP="00E54B00">
      <w:pPr>
        <w:numPr>
          <w:ilvl w:val="0"/>
          <w:numId w:val="13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Dopravci, Řidiči,</w:t>
      </w:r>
    </w:p>
    <w:p w14:paraId="6624DCF1" w14:textId="77777777" w:rsidR="00E54B00" w:rsidRPr="00E54B00" w:rsidRDefault="00E54B00" w:rsidP="00E54B00">
      <w:pPr>
        <w:numPr>
          <w:ilvl w:val="0"/>
          <w:numId w:val="13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Tahače, Návěsy,</w:t>
      </w:r>
    </w:p>
    <w:p w14:paraId="2F3CF06E" w14:textId="77777777" w:rsidR="00E54B00" w:rsidRPr="00E54B00" w:rsidRDefault="00E54B00" w:rsidP="00E54B00">
      <w:pPr>
        <w:numPr>
          <w:ilvl w:val="0"/>
          <w:numId w:val="13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Uživatelé, Přístupové karty,</w:t>
      </w:r>
    </w:p>
    <w:p w14:paraId="4FE06E7F" w14:textId="77777777" w:rsidR="00E54B00" w:rsidRPr="00E54B00" w:rsidRDefault="00E54B00" w:rsidP="00E54B00">
      <w:pPr>
        <w:numPr>
          <w:ilvl w:val="0"/>
          <w:numId w:val="13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Kontrolní seznamy.</w:t>
      </w:r>
    </w:p>
    <w:p w14:paraId="6FFBE35D" w14:textId="006CD55D" w:rsidR="00E54B00" w:rsidRPr="00E54B00" w:rsidRDefault="00E54B00" w:rsidP="00E54B00">
      <w:pPr>
        <w:jc w:val="both"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Správou číselníku se rozumí realizace CRUD operací s údržbou historických hodnot číselníkových položek. Modul slouží jako master site číselníkových hodnot, které jsou do modulu vkládány kromě aplikace MARS též aplikací TruckRegister. V budoucnu bude možné číselníkové hodnoty v modulu spravovat též z portálu dopravce.</w:t>
      </w:r>
    </w:p>
    <w:p w14:paraId="2D4E4FD6" w14:textId="77777777" w:rsidR="00E54B00" w:rsidRPr="00E54B00" w:rsidRDefault="00E54B00" w:rsidP="00E54B00">
      <w:pPr>
        <w:jc w:val="both"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Aplikace Truckregister provádí úpravy tohoto číselníku:</w:t>
      </w:r>
    </w:p>
    <w:p w14:paraId="305991B2" w14:textId="3131B3F2" w:rsidR="00E54B00" w:rsidRPr="00E54B00" w:rsidRDefault="00E54B00" w:rsidP="008022DF">
      <w:pPr>
        <w:numPr>
          <w:ilvl w:val="0"/>
          <w:numId w:val="14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Tahače, návěsy</w:t>
      </w:r>
      <w:r w:rsidR="008022DF">
        <w:rPr>
          <w:rFonts w:ascii="Calibri" w:eastAsia="Calibri" w:hAnsi="Calibri" w:cs="Calibri"/>
        </w:rPr>
        <w:br/>
      </w:r>
    </w:p>
    <w:p w14:paraId="50BD4A5C" w14:textId="77777777" w:rsidR="008022DF" w:rsidRDefault="00E54B00" w:rsidP="008022DF">
      <w:pPr>
        <w:jc w:val="both"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Aplikace Portál dopravce bude provádět úpravy následujících číselníků:</w:t>
      </w:r>
    </w:p>
    <w:p w14:paraId="1921EBAC" w14:textId="08DA79BA" w:rsidR="00E54B00" w:rsidRPr="008022DF" w:rsidRDefault="00E54B00" w:rsidP="008022DF">
      <w:pPr>
        <w:numPr>
          <w:ilvl w:val="0"/>
          <w:numId w:val="14"/>
        </w:numPr>
        <w:contextualSpacing/>
        <w:rPr>
          <w:rFonts w:ascii="Calibri" w:eastAsia="Calibri" w:hAnsi="Calibri" w:cs="Calibri"/>
        </w:rPr>
      </w:pPr>
      <w:r w:rsidRPr="008022DF">
        <w:rPr>
          <w:rFonts w:ascii="Calibri" w:eastAsia="Calibri" w:hAnsi="Calibri" w:cs="Calibri"/>
        </w:rPr>
        <w:t>Tahače, návěsy</w:t>
      </w:r>
    </w:p>
    <w:p w14:paraId="455AD9B6" w14:textId="45C616B1" w:rsidR="00E54B00" w:rsidRPr="00E54B00" w:rsidRDefault="00E54B00" w:rsidP="008022DF">
      <w:pPr>
        <w:numPr>
          <w:ilvl w:val="0"/>
          <w:numId w:val="14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Řidiči</w:t>
      </w:r>
      <w:r w:rsidR="003F2310">
        <w:rPr>
          <w:rFonts w:ascii="Calibri" w:eastAsia="Calibri" w:hAnsi="Calibri" w:cs="Calibri"/>
        </w:rPr>
        <w:br/>
      </w:r>
    </w:p>
    <w:p w14:paraId="495EE5BF" w14:textId="12798975" w:rsidR="00E54B00" w:rsidRPr="00E54B00" w:rsidRDefault="00E54B00" w:rsidP="00E54B00">
      <w:pPr>
        <w:spacing w:after="40"/>
        <w:jc w:val="both"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V současné době je modul Číselníky realizován též samostatnou aplikací MARSDATA, která vznikla výhradně z důvodů technologických omezení modulu Číselníky. Z pohledu budoucího stavu tak bude veškerá činnost této aplikace realizována modulem Číselníky. Aplikace</w:t>
      </w:r>
      <w:ins w:id="0" w:author="Autor">
        <w:r w:rsidR="006C749A">
          <w:rPr>
            <w:rFonts w:ascii="Calibri" w:eastAsia="Calibri" w:hAnsi="Calibri" w:cs="Calibri"/>
          </w:rPr>
          <w:t xml:space="preserve"> </w:t>
        </w:r>
      </w:ins>
      <w:r w:rsidR="006C749A">
        <w:rPr>
          <w:rFonts w:ascii="Calibri" w:eastAsia="Calibri" w:hAnsi="Calibri" w:cs="Calibri"/>
        </w:rPr>
        <w:t>MARSDATA</w:t>
      </w:r>
      <w:r w:rsidRPr="00E54B00">
        <w:rPr>
          <w:rFonts w:ascii="Calibri" w:eastAsia="Calibri" w:hAnsi="Calibri" w:cs="Calibri"/>
        </w:rPr>
        <w:t xml:space="preserve"> spravuje číselníky týkající se těchto oblastí/funkcí systému MARS:</w:t>
      </w:r>
    </w:p>
    <w:p w14:paraId="58A0A6ED" w14:textId="77777777" w:rsidR="00E54B00" w:rsidRPr="00E54B00" w:rsidRDefault="00E54B00" w:rsidP="00E54B00">
      <w:pPr>
        <w:numPr>
          <w:ilvl w:val="0"/>
          <w:numId w:val="14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zvláštní povolení (pro odběr zboží v módu částečně osvobozeno od SpD),</w:t>
      </w:r>
    </w:p>
    <w:p w14:paraId="2630CA6F" w14:textId="77777777" w:rsidR="00E54B00" w:rsidRPr="00E54B00" w:rsidRDefault="00E54B00" w:rsidP="00E54B00">
      <w:pPr>
        <w:numPr>
          <w:ilvl w:val="0"/>
          <w:numId w:val="14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platnost tisku DoP (dokladu o prodeji),</w:t>
      </w:r>
    </w:p>
    <w:p w14:paraId="38D2D339" w14:textId="77777777" w:rsidR="00E54B00" w:rsidRPr="00E54B00" w:rsidRDefault="00E54B00" w:rsidP="00E54B00">
      <w:pPr>
        <w:numPr>
          <w:ilvl w:val="0"/>
          <w:numId w:val="14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fakturace dopravného (FA jménem ČEPRO, manuální FA),</w:t>
      </w:r>
    </w:p>
    <w:p w14:paraId="0AFE15D1" w14:textId="77777777" w:rsidR="00E54B00" w:rsidRPr="00E54B00" w:rsidRDefault="00E54B00" w:rsidP="00E54B00">
      <w:pPr>
        <w:numPr>
          <w:ilvl w:val="0"/>
          <w:numId w:val="14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platnost emailových adres zákazníků (pro filtraci emailů na platné smlouvou a ostatní),</w:t>
      </w:r>
    </w:p>
    <w:p w14:paraId="509799D0" w14:textId="77777777" w:rsidR="00E54B00" w:rsidRPr="00E54B00" w:rsidRDefault="00E54B00" w:rsidP="00E54B00">
      <w:pPr>
        <w:numPr>
          <w:ilvl w:val="0"/>
          <w:numId w:val="14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blokace řidičů/dopravců.</w:t>
      </w:r>
    </w:p>
    <w:p w14:paraId="5E63C11D" w14:textId="6E901556" w:rsidR="00E54B00" w:rsidRPr="00E54B00" w:rsidRDefault="0007501B" w:rsidP="00E54B00">
      <w:pPr>
        <w:keepNext/>
        <w:keepLines/>
        <w:spacing w:before="200" w:after="0"/>
        <w:outlineLvl w:val="2"/>
        <w:rPr>
          <w:rFonts w:ascii="Calibri Light" w:eastAsia="Calibri Light" w:hAnsi="Calibri Light" w:cs="Calibri Light"/>
          <w:b/>
          <w:bCs/>
          <w:color w:val="5B9BD5"/>
        </w:rPr>
      </w:pPr>
      <w:r>
        <w:rPr>
          <w:rFonts w:ascii="Calibri Light" w:eastAsia="Calibri Light" w:hAnsi="Calibri Light" w:cs="Calibri Light"/>
          <w:b/>
          <w:bCs/>
          <w:color w:val="5B9BD5"/>
        </w:rPr>
        <w:br/>
      </w:r>
      <w:r w:rsidR="00E54B00" w:rsidRPr="00E54B00">
        <w:rPr>
          <w:rFonts w:ascii="Calibri Light" w:eastAsia="Calibri Light" w:hAnsi="Calibri Light" w:cs="Calibri Light"/>
          <w:b/>
          <w:bCs/>
          <w:color w:val="5B9BD5"/>
        </w:rPr>
        <w:t>Modul Kreditní tabulka</w:t>
      </w:r>
    </w:p>
    <w:p w14:paraId="33F4518C" w14:textId="080A782D" w:rsidR="00E54B00" w:rsidRPr="00E54B00" w:rsidRDefault="00E54B00" w:rsidP="00E54B00">
      <w:pPr>
        <w:spacing w:after="40"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Funkce</w:t>
      </w:r>
      <w:r w:rsidR="003F2310">
        <w:rPr>
          <w:rFonts w:ascii="Calibri" w:eastAsia="Calibri" w:hAnsi="Calibri" w:cs="Calibri"/>
        </w:rPr>
        <w:t xml:space="preserve"> modulu</w:t>
      </w:r>
      <w:r w:rsidRPr="00E54B00">
        <w:rPr>
          <w:rFonts w:ascii="Calibri" w:eastAsia="Calibri" w:hAnsi="Calibri" w:cs="Calibri"/>
        </w:rPr>
        <w:t xml:space="preserve"> slouží ke kontrole volného kreditu zákazníka před uvolněním objednávky. Data jsou čerpána jak z aplikace MARS tak z aplikací SAP a </w:t>
      </w:r>
      <w:r w:rsidR="003F2310">
        <w:rPr>
          <w:rFonts w:ascii="Calibri" w:eastAsia="Calibri" w:hAnsi="Calibri" w:cs="Calibri"/>
        </w:rPr>
        <w:t>Online platby (</w:t>
      </w:r>
      <w:r w:rsidR="00144FBC">
        <w:rPr>
          <w:rFonts w:ascii="Calibri" w:eastAsia="Calibri" w:hAnsi="Calibri" w:cs="Calibri"/>
        </w:rPr>
        <w:t>Faktoring</w:t>
      </w:r>
      <w:r w:rsidR="003F2310">
        <w:rPr>
          <w:rFonts w:ascii="Calibri" w:eastAsia="Calibri" w:hAnsi="Calibri" w:cs="Calibri"/>
        </w:rPr>
        <w:t>)</w:t>
      </w:r>
      <w:r w:rsidRPr="00E54B00">
        <w:rPr>
          <w:rFonts w:ascii="Calibri" w:eastAsia="Calibri" w:hAnsi="Calibri" w:cs="Calibri"/>
        </w:rPr>
        <w:t xml:space="preserve">. K získávání dat o kreditu </w:t>
      </w:r>
      <w:r w:rsidRPr="00E54B00">
        <w:rPr>
          <w:rFonts w:ascii="Calibri" w:eastAsia="Calibri" w:hAnsi="Calibri" w:cs="Calibri"/>
        </w:rPr>
        <w:lastRenderedPageBreak/>
        <w:t>slouží služba s voláním ID zákazníka, která následně vrátí ID požadavku ve frontě.  MARS se následně v pravidelných intervalech dotazuje na výsledek.</w:t>
      </w:r>
    </w:p>
    <w:p w14:paraId="3EE943CC" w14:textId="100B9B05" w:rsidR="00E54B00" w:rsidRPr="00E54B00" w:rsidRDefault="0007501B" w:rsidP="00E54B00">
      <w:pPr>
        <w:keepNext/>
        <w:keepLines/>
        <w:spacing w:before="200" w:after="0"/>
        <w:outlineLvl w:val="2"/>
        <w:rPr>
          <w:rFonts w:ascii="Calibri Light" w:eastAsia="Calibri Light" w:hAnsi="Calibri Light" w:cs="Calibri Light"/>
          <w:b/>
          <w:bCs/>
          <w:color w:val="5B9BD5"/>
        </w:rPr>
      </w:pPr>
      <w:r>
        <w:rPr>
          <w:rFonts w:ascii="Calibri Light" w:eastAsia="Calibri Light" w:hAnsi="Calibri Light" w:cs="Calibri Light"/>
          <w:b/>
          <w:bCs/>
          <w:color w:val="5B9BD5"/>
        </w:rPr>
        <w:br/>
      </w:r>
      <w:r w:rsidR="00E54B00" w:rsidRPr="00E54B00">
        <w:rPr>
          <w:rFonts w:ascii="Calibri Light" w:eastAsia="Calibri Light" w:hAnsi="Calibri Light" w:cs="Calibri Light"/>
          <w:b/>
          <w:bCs/>
          <w:color w:val="5B9BD5"/>
        </w:rPr>
        <w:t>Modul Objednávka</w:t>
      </w:r>
    </w:p>
    <w:p w14:paraId="15DABE15" w14:textId="62285E16" w:rsidR="00E54B00" w:rsidRPr="00E54B00" w:rsidRDefault="00E54B00" w:rsidP="00E54B00">
      <w:pPr>
        <w:spacing w:after="40"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 xml:space="preserve">Modul objednávka, jehož podrobný popis je uveden v příloze </w:t>
      </w:r>
      <w:r w:rsidR="00EB5F5D">
        <w:rPr>
          <w:rFonts w:ascii="Calibri" w:eastAsia="Calibri" w:hAnsi="Calibri" w:cs="Calibri"/>
          <w:color w:val="0000FF"/>
          <w:u w:val="single"/>
        </w:rPr>
        <w:t>10-OBJ</w:t>
      </w:r>
      <w:r w:rsidRPr="00E54B00">
        <w:rPr>
          <w:rFonts w:ascii="Calibri" w:eastAsia="Calibri" w:hAnsi="Calibri" w:cs="Calibri"/>
        </w:rPr>
        <w:t>, slouží k:</w:t>
      </w:r>
    </w:p>
    <w:p w14:paraId="03BADE5C" w14:textId="77777777" w:rsidR="00E54B00" w:rsidRPr="00E54B00" w:rsidRDefault="00E54B00" w:rsidP="00E54B00">
      <w:pPr>
        <w:numPr>
          <w:ilvl w:val="0"/>
          <w:numId w:val="15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zadávání různých typů objednávek na PHM ze strany dispečerů a zákazníků,</w:t>
      </w:r>
    </w:p>
    <w:p w14:paraId="32F121C6" w14:textId="77777777" w:rsidR="00E54B00" w:rsidRPr="00E54B00" w:rsidRDefault="00E54B00" w:rsidP="00E54B00">
      <w:pPr>
        <w:numPr>
          <w:ilvl w:val="0"/>
          <w:numId w:val="15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přijímání objednávek přes různá datová rozhraní a vlastní webovou službu,</w:t>
      </w:r>
    </w:p>
    <w:p w14:paraId="67A9852A" w14:textId="77777777" w:rsidR="00E54B00" w:rsidRPr="00E54B00" w:rsidRDefault="00E54B00" w:rsidP="00E54B00">
      <w:pPr>
        <w:numPr>
          <w:ilvl w:val="0"/>
          <w:numId w:val="15"/>
        </w:numPr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řízení životního cyklu objednávky.</w:t>
      </w:r>
    </w:p>
    <w:p w14:paraId="6D668D19" w14:textId="5923DF15" w:rsidR="00E54B00" w:rsidRPr="00E54B00" w:rsidRDefault="00E54B00" w:rsidP="00E54B00">
      <w:pPr>
        <w:jc w:val="both"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Společnost Čepro, a.s. má p</w:t>
      </w:r>
      <w:r w:rsidR="000A7815">
        <w:rPr>
          <w:rFonts w:ascii="Calibri" w:eastAsia="Calibri" w:hAnsi="Calibri" w:cs="Calibri"/>
        </w:rPr>
        <w:t xml:space="preserve">ro některé své velké zákazníky </w:t>
      </w:r>
      <w:r w:rsidRPr="00E54B00">
        <w:rPr>
          <w:rFonts w:ascii="Calibri" w:eastAsia="Calibri" w:hAnsi="Calibri" w:cs="Calibri"/>
        </w:rPr>
        <w:t xml:space="preserve">implementována specifická datová rozhraní, která těmto zákazníkům umožňují zakládání objednávek přímo z jejich IT systémů (viz přílohy </w:t>
      </w:r>
      <w:r w:rsidR="000A7815" w:rsidRPr="000A7815">
        <w:rPr>
          <w:rFonts w:ascii="Calibri" w:eastAsia="Calibri" w:hAnsi="Calibri" w:cs="Calibri"/>
          <w:color w:val="0000FF"/>
          <w:u w:val="single"/>
        </w:rPr>
        <w:t>12-INT</w:t>
      </w:r>
      <w:r w:rsidRPr="00E54B00">
        <w:rPr>
          <w:rFonts w:ascii="Calibri" w:eastAsia="Calibri" w:hAnsi="Calibri" w:cs="Calibri"/>
        </w:rPr>
        <w:t xml:space="preserve">, </w:t>
      </w:r>
      <w:r w:rsidR="000A7815" w:rsidRPr="000A7815">
        <w:rPr>
          <w:rFonts w:ascii="Calibri" w:eastAsia="Calibri" w:hAnsi="Calibri" w:cs="Calibri"/>
          <w:color w:val="0000FF"/>
          <w:u w:val="single"/>
        </w:rPr>
        <w:t>11-CEL</w:t>
      </w:r>
      <w:r w:rsidRPr="00E54B00">
        <w:rPr>
          <w:rFonts w:ascii="Calibri" w:eastAsia="Calibri" w:hAnsi="Calibri" w:cs="Calibri"/>
        </w:rPr>
        <w:t xml:space="preserve">, </w:t>
      </w:r>
      <w:r w:rsidR="00EB5F5D">
        <w:rPr>
          <w:rFonts w:ascii="Calibri" w:eastAsia="Calibri" w:hAnsi="Calibri" w:cs="Calibri"/>
          <w:color w:val="0000FF"/>
          <w:u w:val="single"/>
        </w:rPr>
        <w:t>10-OBJ</w:t>
      </w:r>
      <w:r w:rsidRPr="00E54B00">
        <w:rPr>
          <w:rFonts w:ascii="Calibri" w:eastAsia="Calibri" w:hAnsi="Calibri" w:cs="Calibri"/>
        </w:rPr>
        <w:t>). Tato specifická rozhraní bude nutné v novém systému zachovat.</w:t>
      </w:r>
    </w:p>
    <w:p w14:paraId="123FE70E" w14:textId="77777777" w:rsidR="00E54B00" w:rsidRPr="00E54B00" w:rsidRDefault="00E54B00" w:rsidP="00E54B00">
      <w:pPr>
        <w:spacing w:after="40"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Životní cyklus objednávky:</w:t>
      </w:r>
    </w:p>
    <w:p w14:paraId="388FB803" w14:textId="77777777" w:rsidR="00E54B00" w:rsidRPr="00E54B00" w:rsidRDefault="00E54B00" w:rsidP="00E54B00">
      <w:pPr>
        <w:numPr>
          <w:ilvl w:val="0"/>
          <w:numId w:val="4"/>
        </w:numPr>
        <w:ind w:left="709" w:hanging="425"/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Objednávka vzniká v systému MARS.</w:t>
      </w:r>
    </w:p>
    <w:p w14:paraId="7C932034" w14:textId="77777777" w:rsidR="00E54B00" w:rsidRPr="00E54B00" w:rsidRDefault="00E54B00" w:rsidP="00E54B00">
      <w:pPr>
        <w:numPr>
          <w:ilvl w:val="0"/>
          <w:numId w:val="4"/>
        </w:numPr>
        <w:ind w:left="709" w:hanging="425"/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Data z objednávky jsou přenesena do skladového systému TAMAS.</w:t>
      </w:r>
    </w:p>
    <w:p w14:paraId="33477848" w14:textId="77777777" w:rsidR="00E54B00" w:rsidRPr="00E54B00" w:rsidRDefault="00E54B00" w:rsidP="00E54B00">
      <w:pPr>
        <w:numPr>
          <w:ilvl w:val="0"/>
          <w:numId w:val="4"/>
        </w:numPr>
        <w:ind w:left="709" w:hanging="425"/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Objednávka je vyčerpána/použita.</w:t>
      </w:r>
    </w:p>
    <w:p w14:paraId="57DE32B4" w14:textId="77777777" w:rsidR="00E54B00" w:rsidRPr="00E54B00" w:rsidRDefault="00E54B00" w:rsidP="00E54B00">
      <w:pPr>
        <w:numPr>
          <w:ilvl w:val="0"/>
          <w:numId w:val="4"/>
        </w:numPr>
        <w:ind w:left="709" w:hanging="425"/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V systému TAMAS je vystaven dodací nákladový list (DNL), jeho data jsou uložena do DB MARS.</w:t>
      </w:r>
    </w:p>
    <w:p w14:paraId="024C0759" w14:textId="77777777" w:rsidR="00E54B00" w:rsidRPr="00E54B00" w:rsidRDefault="00E54B00" w:rsidP="00E54B00">
      <w:pPr>
        <w:numPr>
          <w:ilvl w:val="0"/>
          <w:numId w:val="4"/>
        </w:numPr>
        <w:ind w:left="709" w:hanging="425"/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DNL data jsou zpracována (je-li třeba).</w:t>
      </w:r>
    </w:p>
    <w:p w14:paraId="39C2A0A6" w14:textId="77777777" w:rsidR="00E54B00" w:rsidRPr="00E54B00" w:rsidRDefault="00E54B00" w:rsidP="00E54B00">
      <w:pPr>
        <w:numPr>
          <w:ilvl w:val="0"/>
          <w:numId w:val="4"/>
        </w:numPr>
        <w:ind w:left="709" w:hanging="425"/>
        <w:contextualSpacing/>
        <w:rPr>
          <w:rFonts w:ascii="Calibri" w:eastAsia="Calibri" w:hAnsi="Calibri" w:cs="Calibri"/>
        </w:rPr>
      </w:pPr>
      <w:r w:rsidRPr="00E54B00">
        <w:rPr>
          <w:rFonts w:ascii="Calibri" w:eastAsia="Calibri" w:hAnsi="Calibri" w:cs="Calibri"/>
        </w:rPr>
        <w:t>DNL data jsou načtena do SAPu a zpracována.</w:t>
      </w:r>
    </w:p>
    <w:p w14:paraId="2BFB3261" w14:textId="74DED027" w:rsidR="00865AF2" w:rsidRDefault="003F0B86" w:rsidP="00D03B4A">
      <w:pPr>
        <w:pStyle w:val="Nadpis2"/>
      </w:pPr>
      <w:r>
        <w:t>Aplikace spolupracují</w:t>
      </w:r>
      <w:r w:rsidR="00B12DB2">
        <w:t>cí</w:t>
      </w:r>
      <w:r>
        <w:t xml:space="preserve"> s IS MA</w:t>
      </w:r>
      <w:r w:rsidR="00CA0908">
        <w:t>RS, které budou integrovány do MARS2</w:t>
      </w:r>
      <w:bookmarkStart w:id="1" w:name="_GoBack"/>
      <w:bookmarkEnd w:id="1"/>
      <w:r w:rsidR="00D03B4A">
        <w:br/>
      </w:r>
      <w:r w:rsidR="00061CEC">
        <w:br/>
      </w:r>
      <w:r w:rsidR="001A1B35" w:rsidRPr="00D03B4A">
        <w:rPr>
          <w:bCs w:val="0"/>
          <w:sz w:val="22"/>
          <w:szCs w:val="22"/>
        </w:rPr>
        <w:t>Aplikace MARSDATA</w:t>
      </w:r>
    </w:p>
    <w:p w14:paraId="7EED405E" w14:textId="69019D99" w:rsidR="00061CEC" w:rsidRPr="00061CEC" w:rsidRDefault="00865AF2" w:rsidP="00865AF2">
      <w:pPr>
        <w:jc w:val="both"/>
      </w:pPr>
      <w:r w:rsidRPr="00865AF2">
        <w:t>A</w:t>
      </w:r>
      <w:r w:rsidR="00061CEC" w:rsidRPr="00865AF2">
        <w:t>plikace MarsData vznikla jako rozšíření MARS číselníků. Bylo potřeba rychle reagovat na nově vznikající funkcionality v systému MARS a úpravy staré ASP technologie byly časově náročné a mohly také vést k nestabilitě celého systému – což nebylo žádoucí.</w:t>
      </w:r>
    </w:p>
    <w:p w14:paraId="6ECB5A65" w14:textId="77777777" w:rsidR="00061CEC" w:rsidRPr="00061CEC" w:rsidRDefault="00061CEC" w:rsidP="00865AF2">
      <w:pPr>
        <w:jc w:val="both"/>
      </w:pPr>
      <w:r w:rsidRPr="00061CEC">
        <w:t>Aplikace se zaměřuje na nové číselníky, které se týkají těchto oblastí/funkcí systému MARS:</w:t>
      </w:r>
    </w:p>
    <w:p w14:paraId="51A08114" w14:textId="77777777" w:rsidR="00865AF2" w:rsidRDefault="00061CEC" w:rsidP="00865AF2">
      <w:pPr>
        <w:pStyle w:val="Odstavecseseznamem"/>
        <w:numPr>
          <w:ilvl w:val="0"/>
          <w:numId w:val="21"/>
        </w:numPr>
        <w:jc w:val="both"/>
      </w:pPr>
      <w:r w:rsidRPr="00061CEC">
        <w:t>Zvláštních povolení (pro odběr zboží v módu částečně osvobozeno od SpD)</w:t>
      </w:r>
    </w:p>
    <w:p w14:paraId="78BFE898" w14:textId="77777777" w:rsidR="00865AF2" w:rsidRDefault="00061CEC" w:rsidP="00865AF2">
      <w:pPr>
        <w:pStyle w:val="Odstavecseseznamem"/>
        <w:numPr>
          <w:ilvl w:val="0"/>
          <w:numId w:val="21"/>
        </w:numPr>
        <w:jc w:val="both"/>
      </w:pPr>
      <w:r w:rsidRPr="00061CEC">
        <w:t>Platnosti tisku DoP (dokladu o prodeji)</w:t>
      </w:r>
    </w:p>
    <w:p w14:paraId="727A02F0" w14:textId="77777777" w:rsidR="00865AF2" w:rsidRDefault="00061CEC" w:rsidP="00865AF2">
      <w:pPr>
        <w:pStyle w:val="Odstavecseseznamem"/>
        <w:numPr>
          <w:ilvl w:val="0"/>
          <w:numId w:val="21"/>
        </w:numPr>
        <w:jc w:val="both"/>
      </w:pPr>
      <w:r w:rsidRPr="00061CEC">
        <w:t>Fakturace dopravného (FA jménem ČEPRO, FA jménem dopravce, manuální FA</w:t>
      </w:r>
    </w:p>
    <w:p w14:paraId="63BC2BAE" w14:textId="45BA1FFF" w:rsidR="00865AF2" w:rsidRDefault="00061CEC" w:rsidP="00865AF2">
      <w:pPr>
        <w:pStyle w:val="Odstavecseseznamem"/>
        <w:numPr>
          <w:ilvl w:val="0"/>
          <w:numId w:val="21"/>
        </w:numPr>
        <w:jc w:val="both"/>
      </w:pPr>
      <w:r w:rsidRPr="00061CEC">
        <w:t xml:space="preserve">Platnosti emailů zákazníků (pro aplikaci filtrující emaily na platné smlouvou a </w:t>
      </w:r>
      <w:r w:rsidR="002D69E6">
        <w:t>ostatní</w:t>
      </w:r>
      <w:r w:rsidRPr="00061CEC">
        <w:t>)</w:t>
      </w:r>
    </w:p>
    <w:p w14:paraId="445C823C" w14:textId="76D98B89" w:rsidR="001A1B35" w:rsidRDefault="00061CEC" w:rsidP="00865AF2">
      <w:pPr>
        <w:pStyle w:val="Odstavecseseznamem"/>
        <w:numPr>
          <w:ilvl w:val="0"/>
          <w:numId w:val="21"/>
        </w:numPr>
        <w:jc w:val="both"/>
      </w:pPr>
      <w:r w:rsidRPr="00061CEC">
        <w:t>Blokace řidičů/dopravců (TAMAS terminály na skladech)</w:t>
      </w:r>
    </w:p>
    <w:p w14:paraId="37966A43" w14:textId="0F42CE63" w:rsidR="00E13309" w:rsidRPr="00251732" w:rsidRDefault="00E13309" w:rsidP="00E13309">
      <w:pPr>
        <w:jc w:val="both"/>
      </w:pPr>
      <w:r w:rsidRPr="00251732">
        <w:t xml:space="preserve">Další informace o činnosti </w:t>
      </w:r>
      <w:r>
        <w:t>aplikace</w:t>
      </w:r>
      <w:r w:rsidRPr="00251732">
        <w:t xml:space="preserve"> lze získat z přílohy </w:t>
      </w:r>
      <w:r w:rsidR="0022315E">
        <w:rPr>
          <w:rStyle w:val="Internetovodkaz"/>
        </w:rPr>
        <w:t>21</w:t>
      </w:r>
      <w:r w:rsidRPr="001A1B35">
        <w:rPr>
          <w:rStyle w:val="Internetovodkaz"/>
        </w:rPr>
        <w:t>-</w:t>
      </w:r>
      <w:r>
        <w:rPr>
          <w:rStyle w:val="Internetovodkaz"/>
        </w:rPr>
        <w:t>MARSDATA</w:t>
      </w:r>
      <w:r w:rsidRPr="00251732">
        <w:t>.</w:t>
      </w:r>
    </w:p>
    <w:p w14:paraId="4C549FDE" w14:textId="67682E99" w:rsidR="00294B3F" w:rsidRDefault="007E4063">
      <w:pPr>
        <w:pStyle w:val="Nadpis3"/>
      </w:pPr>
      <w:r>
        <w:t>Aplikace</w:t>
      </w:r>
      <w:r w:rsidR="006F53FE">
        <w:t xml:space="preserve"> </w:t>
      </w:r>
      <w:r>
        <w:t>Online Platby</w:t>
      </w:r>
      <w:r w:rsidR="006F53FE">
        <w:t xml:space="preserve"> (též </w:t>
      </w:r>
      <w:r>
        <w:t>uváděny</w:t>
      </w:r>
      <w:r w:rsidR="00BC1574">
        <w:t xml:space="preserve"> jako </w:t>
      </w:r>
      <w:r w:rsidR="00144FBC">
        <w:t>Faktoring</w:t>
      </w:r>
      <w:r w:rsidR="006F53FE">
        <w:t>)</w:t>
      </w:r>
    </w:p>
    <w:p w14:paraId="6585DF03" w14:textId="62FEB6C7" w:rsidR="00B53234" w:rsidRDefault="00B53234" w:rsidP="00646AD1">
      <w:pPr>
        <w:spacing w:after="40"/>
        <w:jc w:val="both"/>
      </w:pPr>
      <w:r>
        <w:t>Společnost ČEPRO, a.s. v současné době služby faktoringových společností</w:t>
      </w:r>
      <w:r w:rsidR="00B70D84">
        <w:t xml:space="preserve"> nevyužívá</w:t>
      </w:r>
      <w:r>
        <w:t xml:space="preserve">, </w:t>
      </w:r>
      <w:r w:rsidR="00B70D84">
        <w:t xml:space="preserve">činnost </w:t>
      </w:r>
      <w:r w:rsidR="00F23375">
        <w:t>aplikace</w:t>
      </w:r>
      <w:r w:rsidR="006F53FE">
        <w:t xml:space="preserve"> </w:t>
      </w:r>
      <w:r w:rsidR="00F23375">
        <w:t>Online platby (</w:t>
      </w:r>
      <w:r w:rsidR="006F53FE">
        <w:t>Faktoring</w:t>
      </w:r>
      <w:r w:rsidR="00F23375">
        <w:t>)</w:t>
      </w:r>
      <w:r w:rsidR="00B70D84">
        <w:t xml:space="preserve"> je tak omezena</w:t>
      </w:r>
      <w:r w:rsidR="006F53FE">
        <w:t xml:space="preserve"> </w:t>
      </w:r>
      <w:r w:rsidR="00B70D84">
        <w:t>na podporu výpočtu kreditních rámců odběratelů tím, že umožňuje:</w:t>
      </w:r>
    </w:p>
    <w:p w14:paraId="599B3AA0" w14:textId="77777777" w:rsidR="00294B3F" w:rsidRDefault="006F53FE" w:rsidP="00646AD1">
      <w:pPr>
        <w:pStyle w:val="Odstavecseseznamem"/>
        <w:numPr>
          <w:ilvl w:val="0"/>
          <w:numId w:val="16"/>
        </w:numPr>
      </w:pPr>
      <w:r>
        <w:t>zadávání dočasných plateb,</w:t>
      </w:r>
    </w:p>
    <w:p w14:paraId="3324F45A" w14:textId="77777777" w:rsidR="00294B3F" w:rsidRDefault="006F53FE" w:rsidP="00646AD1">
      <w:pPr>
        <w:pStyle w:val="Odstavecseseznamem"/>
        <w:numPr>
          <w:ilvl w:val="0"/>
          <w:numId w:val="16"/>
        </w:numPr>
      </w:pPr>
      <w:r>
        <w:t>stahování vystavených dokladů pro jednotlivé zákazníky přes XI rozhraní SAP.</w:t>
      </w:r>
    </w:p>
    <w:p w14:paraId="56ACE1D0" w14:textId="1FFA1B81" w:rsidR="00294B3F" w:rsidRDefault="006F53FE" w:rsidP="00251732">
      <w:pPr>
        <w:jc w:val="both"/>
      </w:pPr>
      <w:r>
        <w:lastRenderedPageBreak/>
        <w:t>Zápis tzv. dočasných plateb je podpůrný proces umožňující operativně upravovat kreditní rámec odběratelů v reakci na proběhlou platbu za zboží. Operátor centrálního dispečinku (CD) zapisuje do systému došlé platby, čímž dochází k uvolnění prostředků odběratele v kreditní tabulce dříve, než by se stalo v případě čekání na zapsání platby do SAP oddělením fakturace.</w:t>
      </w:r>
    </w:p>
    <w:p w14:paraId="1DA5517F" w14:textId="7A8897E2" w:rsidR="00251732" w:rsidRPr="00251732" w:rsidRDefault="00251732" w:rsidP="00251732">
      <w:pPr>
        <w:jc w:val="both"/>
      </w:pPr>
      <w:r w:rsidRPr="00251732">
        <w:t xml:space="preserve">Další informace o činnosti </w:t>
      </w:r>
      <w:r>
        <w:t>aplikace</w:t>
      </w:r>
      <w:r w:rsidRPr="00251732">
        <w:t xml:space="preserve"> lze získat z přílohy </w:t>
      </w:r>
      <w:r w:rsidR="0022315E">
        <w:rPr>
          <w:rStyle w:val="Internetovodkaz"/>
        </w:rPr>
        <w:t>22</w:t>
      </w:r>
      <w:r w:rsidRPr="001A1B35">
        <w:rPr>
          <w:rStyle w:val="Internetovodkaz"/>
        </w:rPr>
        <w:t>-</w:t>
      </w:r>
      <w:r w:rsidR="00F23375" w:rsidRPr="001A1B35">
        <w:rPr>
          <w:rStyle w:val="Internetovodkaz"/>
        </w:rPr>
        <w:t>OP</w:t>
      </w:r>
      <w:r w:rsidRPr="00251732">
        <w:t>.</w:t>
      </w:r>
    </w:p>
    <w:p w14:paraId="415FD85B" w14:textId="03A78771" w:rsidR="00294B3F" w:rsidRDefault="00F2121D">
      <w:pPr>
        <w:pStyle w:val="Nadpis3"/>
      </w:pPr>
      <w:r>
        <w:t xml:space="preserve">Aplikace </w:t>
      </w:r>
      <w:r w:rsidR="006F53FE">
        <w:t>DPH2</w:t>
      </w:r>
      <w:r>
        <w:t xml:space="preserve"> – správa kontraktů</w:t>
      </w:r>
    </w:p>
    <w:p w14:paraId="14FBF533" w14:textId="4FACB3CA" w:rsidR="00294B3F" w:rsidRDefault="00CE7BDF" w:rsidP="00646AD1">
      <w:pPr>
        <w:jc w:val="both"/>
      </w:pPr>
      <w:r>
        <w:t>Aplikace</w:t>
      </w:r>
      <w:r w:rsidR="006F53FE">
        <w:t xml:space="preserve"> DPH2 slouží k evidenc</w:t>
      </w:r>
      <w:r w:rsidR="008E504E">
        <w:t>i</w:t>
      </w:r>
      <w:r w:rsidR="006F53FE">
        <w:t xml:space="preserve"> kontraktů, tedy předkupů zboží za určitou cenu na určené období. V modulu Objednávka je možné určit, že objednávané zboží jde na vrub vybraného kontraktu</w:t>
      </w:r>
      <w:r w:rsidR="008E504E">
        <w:t xml:space="preserve"> </w:t>
      </w:r>
      <w:r w:rsidR="006F53FE">
        <w:t xml:space="preserve">evidovaného v modulu DPH2. Přímo v modulu DPH2 je možné měnit přiřazení dodacích nákladových listů </w:t>
      </w:r>
      <w:r w:rsidR="008E504E">
        <w:t xml:space="preserve">(DNL) </w:t>
      </w:r>
      <w:r w:rsidR="006F53FE">
        <w:t>k jednotlivým kontraktům. Informace z kontraktu jsou jedním z podkladů pro výpočet kreditní tabulky.</w:t>
      </w:r>
    </w:p>
    <w:p w14:paraId="20FA6CB6" w14:textId="008491F4" w:rsidR="00294B3F" w:rsidRDefault="006F53FE">
      <w:pPr>
        <w:rPr>
          <w:b/>
          <w:bCs/>
        </w:rPr>
      </w:pPr>
      <w:r>
        <w:t xml:space="preserve">Další informace o činnosti modulu lze získat z přílohy </w:t>
      </w:r>
      <w:r w:rsidR="0022315E">
        <w:rPr>
          <w:rStyle w:val="Internetovodkaz"/>
        </w:rPr>
        <w:t>23</w:t>
      </w:r>
      <w:r w:rsidRPr="00646AD1">
        <w:rPr>
          <w:rStyle w:val="Internetovodkaz"/>
        </w:rPr>
        <w:t>-DPH2</w:t>
      </w:r>
      <w:r>
        <w:rPr>
          <w:b/>
          <w:bCs/>
        </w:rPr>
        <w:t>.</w:t>
      </w:r>
    </w:p>
    <w:p w14:paraId="42294B06" w14:textId="66135CB0" w:rsidR="00294B3F" w:rsidRDefault="00AA2D83">
      <w:pPr>
        <w:pStyle w:val="Nadpis1"/>
      </w:pPr>
      <w:r>
        <w:t xml:space="preserve">Požadavky na nový </w:t>
      </w:r>
      <w:r w:rsidR="006F53FE">
        <w:t>systém</w:t>
      </w:r>
      <w:r w:rsidR="00431EA5">
        <w:t xml:space="preserve"> MARS 2</w:t>
      </w:r>
    </w:p>
    <w:p w14:paraId="452FF4E7" w14:textId="68777090" w:rsidR="004B73A8" w:rsidRDefault="004B73A8" w:rsidP="00646AD1">
      <w:pPr>
        <w:spacing w:after="40"/>
        <w:jc w:val="both"/>
      </w:pPr>
      <w:r>
        <w:t>Systém</w:t>
      </w:r>
      <w:r w:rsidR="00431EA5">
        <w:t xml:space="preserve"> MARS2</w:t>
      </w:r>
      <w:r>
        <w:t xml:space="preserve"> nahradí </w:t>
      </w:r>
      <w:r w:rsidR="008A211E">
        <w:t xml:space="preserve">v plném rozsahu stávající systém MARS a dále integruje </w:t>
      </w:r>
      <w:r w:rsidR="00C45127">
        <w:t>funkcio</w:t>
      </w:r>
      <w:r w:rsidR="00F911B7">
        <w:t xml:space="preserve">nality </w:t>
      </w:r>
      <w:r w:rsidR="008A211E">
        <w:t>následující</w:t>
      </w:r>
      <w:r w:rsidR="00F911B7">
        <w:t>ch aplikací</w:t>
      </w:r>
      <w:r w:rsidR="008A211E">
        <w:t>:</w:t>
      </w:r>
    </w:p>
    <w:p w14:paraId="5BD325F2" w14:textId="013AD89E" w:rsidR="004B73A8" w:rsidRDefault="008A211E" w:rsidP="00646AD1">
      <w:pPr>
        <w:pStyle w:val="Odstavecseseznamem"/>
        <w:numPr>
          <w:ilvl w:val="0"/>
          <w:numId w:val="17"/>
        </w:numPr>
      </w:pPr>
      <w:r>
        <w:t>MARSDATA</w:t>
      </w:r>
      <w:r w:rsidR="0022315E">
        <w:t xml:space="preserve"> (více v příloze </w:t>
      </w:r>
      <w:r w:rsidR="0022315E">
        <w:rPr>
          <w:rStyle w:val="Internetovodkaz"/>
        </w:rPr>
        <w:t>21</w:t>
      </w:r>
      <w:r w:rsidR="0022315E" w:rsidRPr="001A1B35">
        <w:rPr>
          <w:rStyle w:val="Internetovodkaz"/>
        </w:rPr>
        <w:t>-</w:t>
      </w:r>
      <w:r w:rsidR="0022315E">
        <w:rPr>
          <w:rStyle w:val="Internetovodkaz"/>
        </w:rPr>
        <w:t>MARSDATA</w:t>
      </w:r>
      <w:r w:rsidR="0022315E">
        <w:t>)</w:t>
      </w:r>
      <w:r w:rsidR="004B73A8">
        <w:t>,</w:t>
      </w:r>
    </w:p>
    <w:p w14:paraId="59C56C59" w14:textId="548B27AE" w:rsidR="00927BCB" w:rsidRDefault="00927BCB" w:rsidP="00927BCB">
      <w:pPr>
        <w:pStyle w:val="Odstavecseseznamem"/>
        <w:numPr>
          <w:ilvl w:val="0"/>
          <w:numId w:val="17"/>
        </w:numPr>
      </w:pPr>
      <w:r w:rsidRPr="00927BCB">
        <w:t>Online platby, též F</w:t>
      </w:r>
      <w:r>
        <w:t xml:space="preserve">aktoring (více v příloze </w:t>
      </w:r>
      <w:r w:rsidRPr="00927BCB">
        <w:rPr>
          <w:rStyle w:val="Internetovodkaz"/>
        </w:rPr>
        <w:t>22-OP</w:t>
      </w:r>
      <w:r>
        <w:t>),</w:t>
      </w:r>
    </w:p>
    <w:p w14:paraId="5F39D353" w14:textId="75A13A10" w:rsidR="004B73A8" w:rsidRDefault="004B73A8" w:rsidP="0022315E">
      <w:pPr>
        <w:pStyle w:val="Odstavecseseznamem"/>
        <w:numPr>
          <w:ilvl w:val="0"/>
          <w:numId w:val="17"/>
        </w:numPr>
      </w:pPr>
      <w:r>
        <w:t>DPH2</w:t>
      </w:r>
      <w:r w:rsidR="008A211E">
        <w:t>-Správa kontraktů</w:t>
      </w:r>
      <w:r w:rsidR="0022315E">
        <w:t xml:space="preserve"> </w:t>
      </w:r>
      <w:r w:rsidR="0022315E" w:rsidRPr="0022315E">
        <w:t xml:space="preserve">(více v příloze </w:t>
      </w:r>
      <w:r w:rsidR="00927BCB">
        <w:rPr>
          <w:rStyle w:val="Internetovodkaz"/>
        </w:rPr>
        <w:t>23</w:t>
      </w:r>
      <w:r w:rsidR="00927BCB" w:rsidRPr="0022315E">
        <w:rPr>
          <w:rStyle w:val="Internetovodkaz"/>
        </w:rPr>
        <w:t>-DPH2</w:t>
      </w:r>
      <w:r w:rsidR="0022315E" w:rsidRPr="0022315E">
        <w:t>)</w:t>
      </w:r>
      <w:r w:rsidR="00927BCB">
        <w:t>.</w:t>
      </w:r>
    </w:p>
    <w:p w14:paraId="66BCCE18" w14:textId="49262A4A" w:rsidR="002B29D9" w:rsidRDefault="00667A24" w:rsidP="002B29D9">
      <w:pPr>
        <w:jc w:val="both"/>
      </w:pPr>
      <w:r>
        <w:t>B</w:t>
      </w:r>
      <w:r w:rsidR="00803F95">
        <w:t xml:space="preserve">udou zachovány všechny </w:t>
      </w:r>
      <w:r w:rsidR="00E464F8" w:rsidRPr="00254582">
        <w:t>funkčnosti stávajícího sys</w:t>
      </w:r>
      <w:r w:rsidR="00E464F8" w:rsidRPr="00782F66">
        <w:t>tému</w:t>
      </w:r>
      <w:r w:rsidR="00431EA5">
        <w:t xml:space="preserve"> MARS</w:t>
      </w:r>
      <w:r w:rsidR="005F789C">
        <w:t xml:space="preserve">. </w:t>
      </w:r>
      <w:r w:rsidR="002B29D9" w:rsidRPr="00782F66">
        <w:t xml:space="preserve">Zadavatel </w:t>
      </w:r>
      <w:r w:rsidR="002B29D9" w:rsidRPr="006A7E98">
        <w:t>tedy</w:t>
      </w:r>
      <w:r w:rsidR="002B29D9" w:rsidRPr="00782F66">
        <w:t xml:space="preserve"> předpokládá zachování současných funkcionalit, které Dodavatel v první fázi projektu nového MARS v rámci analýzy rozpracuje do konkrétních řešení, které budou podléhat schvále</w:t>
      </w:r>
      <w:r w:rsidR="002B29D9" w:rsidRPr="00BB609D">
        <w:t xml:space="preserve">ní ze strany </w:t>
      </w:r>
      <w:r w:rsidR="00431EA5">
        <w:t>z</w:t>
      </w:r>
      <w:r w:rsidR="002B29D9" w:rsidRPr="00BB609D">
        <w:t>adavatele.</w:t>
      </w:r>
      <w:r w:rsidR="002B29D9">
        <w:t xml:space="preserve"> </w:t>
      </w:r>
      <w:r w:rsidR="002C774C" w:rsidRPr="002C774C">
        <w:t>Zadání může být upraveno na základě výstupů z analýzy.</w:t>
      </w:r>
    </w:p>
    <w:p w14:paraId="7E5EAAE1" w14:textId="29E2FD33" w:rsidR="004B73A8" w:rsidRDefault="00054E67" w:rsidP="00DF6909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04185982" wp14:editId="6A5BE12C">
            <wp:extent cx="4533900" cy="37782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ý mars-zjednodusen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4900" cy="3779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E7333" w14:textId="60BCE777" w:rsidR="00DE7C40" w:rsidRDefault="00431EA5" w:rsidP="00646AD1">
      <w:pPr>
        <w:jc w:val="both"/>
      </w:pPr>
      <w:r>
        <w:t>Implementace MARS2</w:t>
      </w:r>
      <w:r w:rsidR="00437751">
        <w:t xml:space="preserve"> bude v některých případech znamenat změnu způsobu</w:t>
      </w:r>
      <w:r w:rsidR="001B7277">
        <w:t xml:space="preserve"> komunikace s okolními systémy.</w:t>
      </w:r>
      <w:r>
        <w:t xml:space="preserve"> V takovém případě na uvedenou skutečnost vybraný dodavatel upozorní a stanoví na požadavky na takovou komunukaci. </w:t>
      </w:r>
      <w:r w:rsidR="00437751">
        <w:t xml:space="preserve"> Vývoj úprav těchto okolních systémů bude provádět </w:t>
      </w:r>
      <w:r>
        <w:t>zadavatel</w:t>
      </w:r>
      <w:r w:rsidR="00AA2D83">
        <w:t xml:space="preserve"> a není tedy předmětem </w:t>
      </w:r>
      <w:r>
        <w:t>veřejné zakázky</w:t>
      </w:r>
      <w:r w:rsidR="00437751">
        <w:t>.</w:t>
      </w:r>
    </w:p>
    <w:p w14:paraId="4CEBFC96" w14:textId="4A0899B2" w:rsidR="00BB07C7" w:rsidRDefault="00BB07C7" w:rsidP="00646AD1">
      <w:pPr>
        <w:jc w:val="both"/>
      </w:pPr>
      <w:r>
        <w:t>Zabezpečení dodávaného systému</w:t>
      </w:r>
      <w:r w:rsidR="00431EA5">
        <w:t xml:space="preserve"> MARS2</w:t>
      </w:r>
      <w:r>
        <w:t xml:space="preserve"> musí minimálně splňovat požadavky dle vnitřní směrnice společnosti Čepro</w:t>
      </w:r>
      <w:r w:rsidR="008D60A0">
        <w:t xml:space="preserve"> (příloha č. </w:t>
      </w:r>
      <w:r w:rsidR="00E066BC" w:rsidRPr="00E066BC">
        <w:rPr>
          <w:rStyle w:val="Internetovodkaz"/>
        </w:rPr>
        <w:t>24</w:t>
      </w:r>
      <w:r w:rsidR="008D60A0" w:rsidRPr="00E066BC">
        <w:rPr>
          <w:rStyle w:val="Internetovodkaz"/>
        </w:rPr>
        <w:t>-BEZ</w:t>
      </w:r>
      <w:r w:rsidR="008D60A0">
        <w:t>)</w:t>
      </w:r>
      <w:r>
        <w:t>. Dodavatel dále navrhne zabezpečení dle best practice</w:t>
      </w:r>
      <w:r w:rsidR="00431EA5">
        <w:t xml:space="preserve"> pro oblast objednávkových systémů</w:t>
      </w:r>
      <w:r>
        <w:t>.</w:t>
      </w:r>
    </w:p>
    <w:p w14:paraId="5B262FEF" w14:textId="46FD16DC" w:rsidR="00AA2D83" w:rsidRPr="001C2FFA" w:rsidRDefault="00AA2D83" w:rsidP="00157D58">
      <w:pPr>
        <w:spacing w:after="0"/>
        <w:jc w:val="both"/>
        <w:rPr>
          <w:b/>
        </w:rPr>
      </w:pPr>
      <w:r w:rsidRPr="001C2FFA">
        <w:rPr>
          <w:b/>
        </w:rPr>
        <w:t>Podrobné požadavky na systém</w:t>
      </w:r>
      <w:r w:rsidR="00CD55EF">
        <w:rPr>
          <w:b/>
        </w:rPr>
        <w:t xml:space="preserve"> MARS2</w:t>
      </w:r>
      <w:r w:rsidRPr="001C2FFA">
        <w:rPr>
          <w:b/>
        </w:rPr>
        <w:t xml:space="preserve"> jsou uvedeny </w:t>
      </w:r>
      <w:r w:rsidR="00DF6909" w:rsidRPr="001C2FFA">
        <w:rPr>
          <w:b/>
        </w:rPr>
        <w:t>v</w:t>
      </w:r>
      <w:r w:rsidR="00880C7A" w:rsidRPr="001C2FFA">
        <w:rPr>
          <w:b/>
        </w:rPr>
        <w:t xml:space="preserve"> příloze č. </w:t>
      </w:r>
      <w:r w:rsidR="001C2FFA" w:rsidRPr="001C2FFA">
        <w:rPr>
          <w:rStyle w:val="Internetovodkaz"/>
          <w:b/>
        </w:rPr>
        <w:t>25-POZ</w:t>
      </w:r>
      <w:r w:rsidR="001C2FFA" w:rsidRPr="001C2FFA">
        <w:rPr>
          <w:b/>
        </w:rPr>
        <w:t>.</w:t>
      </w:r>
    </w:p>
    <w:p w14:paraId="404B0293" w14:textId="507C1A13" w:rsidR="00D272C0" w:rsidRDefault="00D272C0" w:rsidP="007925B1">
      <w:pPr>
        <w:pStyle w:val="Nadpis1"/>
      </w:pPr>
      <w:r>
        <w:t xml:space="preserve"> Spo</w:t>
      </w:r>
      <w:r w:rsidR="001C2FFA">
        <w:t>lupráce zadavatele s</w:t>
      </w:r>
      <w:r w:rsidR="007925B1">
        <w:t> </w:t>
      </w:r>
      <w:r w:rsidR="001C2FFA">
        <w:t>dodavatelem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6142"/>
      </w:tblGrid>
      <w:tr w:rsidR="007925B1" w14:paraId="79E3D42C" w14:textId="77777777" w:rsidTr="000C568C">
        <w:tc>
          <w:tcPr>
            <w:tcW w:w="3070" w:type="dxa"/>
          </w:tcPr>
          <w:p w14:paraId="0084F3D5" w14:textId="62F9A231" w:rsidR="007925B1" w:rsidRDefault="007925B1" w:rsidP="007925B1">
            <w:r w:rsidRPr="007925B1">
              <w:t>Projektová komunikace</w:t>
            </w:r>
          </w:p>
        </w:tc>
        <w:tc>
          <w:tcPr>
            <w:tcW w:w="6142" w:type="dxa"/>
          </w:tcPr>
          <w:p w14:paraId="73901789" w14:textId="4F6BEE81" w:rsidR="007925B1" w:rsidRDefault="007925B1" w:rsidP="007925B1">
            <w:r w:rsidRPr="007925B1">
              <w:t>Veškerá komunikace a sdílení dat v projektu bude probíhat v aplikaci Redmine v prostředí Zadavatele. Zadavatel zajistí přístupy pro dodavatele.</w:t>
            </w:r>
          </w:p>
        </w:tc>
      </w:tr>
      <w:tr w:rsidR="007925B1" w14:paraId="1A29359A" w14:textId="77777777" w:rsidTr="0073668B">
        <w:tc>
          <w:tcPr>
            <w:tcW w:w="3070" w:type="dxa"/>
          </w:tcPr>
          <w:p w14:paraId="344F85B6" w14:textId="3476268B" w:rsidR="007925B1" w:rsidRDefault="007925B1" w:rsidP="007925B1">
            <w:r w:rsidRPr="007925B1">
              <w:t>Dokumentace</w:t>
            </w:r>
            <w:r w:rsidRPr="007925B1">
              <w:tab/>
            </w:r>
          </w:p>
        </w:tc>
        <w:tc>
          <w:tcPr>
            <w:tcW w:w="6142" w:type="dxa"/>
          </w:tcPr>
          <w:p w14:paraId="6BF4673B" w14:textId="37BCC6C6" w:rsidR="007925B1" w:rsidRDefault="007925B1" w:rsidP="007925B1">
            <w:r w:rsidRPr="007925B1">
              <w:t>Zdrojové kódy budou evidovány v TFS Zadavatele.</w:t>
            </w:r>
          </w:p>
        </w:tc>
      </w:tr>
      <w:tr w:rsidR="007925B1" w14:paraId="05AD38C6" w14:textId="77777777" w:rsidTr="00980053">
        <w:tc>
          <w:tcPr>
            <w:tcW w:w="3070" w:type="dxa"/>
          </w:tcPr>
          <w:p w14:paraId="39FA0F77" w14:textId="373CD9A3" w:rsidR="007925B1" w:rsidRDefault="007925B1" w:rsidP="007925B1">
            <w:r w:rsidRPr="007925B1">
              <w:t>Přístup dodavatele do prostředí zadavatele</w:t>
            </w:r>
          </w:p>
        </w:tc>
        <w:tc>
          <w:tcPr>
            <w:tcW w:w="6142" w:type="dxa"/>
          </w:tcPr>
          <w:p w14:paraId="55CBC764" w14:textId="27460575" w:rsidR="007925B1" w:rsidRDefault="007925B1" w:rsidP="007925B1">
            <w:r w:rsidRPr="007925B1">
              <w:t>VPN - Cisco Anyconnect - hop server (RDP/ssh)</w:t>
            </w:r>
            <w:r>
              <w:t xml:space="preserve"> </w:t>
            </w:r>
          </w:p>
        </w:tc>
      </w:tr>
    </w:tbl>
    <w:p w14:paraId="495F300C" w14:textId="77777777" w:rsidR="007925B1" w:rsidRDefault="007925B1" w:rsidP="007925B1"/>
    <w:p w14:paraId="7E699628" w14:textId="77777777" w:rsidR="00CD6658" w:rsidRPr="00CD6658" w:rsidRDefault="00CD6658" w:rsidP="00CD6658">
      <w:pPr>
        <w:keepNext/>
        <w:keepLines/>
        <w:spacing w:before="480" w:after="0" w:line="240" w:lineRule="auto"/>
        <w:outlineLvl w:val="0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  <w:r w:rsidRPr="00CD6658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  <w:lastRenderedPageBreak/>
        <w:t>Seznam pojmů a zkratek</w:t>
      </w:r>
    </w:p>
    <w:tbl>
      <w:tblPr>
        <w:tblStyle w:val="Svtltabulkasmkou1zvraznn11"/>
        <w:tblW w:w="5000" w:type="pct"/>
        <w:tblLook w:val="04A0" w:firstRow="1" w:lastRow="0" w:firstColumn="1" w:lastColumn="0" w:noHBand="0" w:noVBand="1"/>
      </w:tblPr>
      <w:tblGrid>
        <w:gridCol w:w="1741"/>
        <w:gridCol w:w="7547"/>
      </w:tblGrid>
      <w:tr w:rsidR="00CD6658" w:rsidRPr="00CD6658" w14:paraId="3493D6F1" w14:textId="77777777" w:rsidTr="00784A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33B26FFF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Cs w:val="0"/>
              </w:rPr>
              <w:t>Zkratka/pojem</w:t>
            </w:r>
          </w:p>
        </w:tc>
        <w:tc>
          <w:tcPr>
            <w:tcW w:w="4063" w:type="pct"/>
          </w:tcPr>
          <w:p w14:paraId="5F7F6007" w14:textId="77777777" w:rsidR="00CD6658" w:rsidRPr="00CD6658" w:rsidRDefault="00CD6658" w:rsidP="00CD6658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CD6658">
              <w:rPr>
                <w:bCs w:val="0"/>
              </w:rPr>
              <w:t>Vysvětlení</w:t>
            </w:r>
          </w:p>
        </w:tc>
      </w:tr>
      <w:tr w:rsidR="00CD6658" w:rsidRPr="00CD6658" w14:paraId="43B3E853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26A9B2B2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VO</w:t>
            </w:r>
          </w:p>
        </w:tc>
        <w:tc>
          <w:tcPr>
            <w:tcW w:w="4063" w:type="pct"/>
          </w:tcPr>
          <w:p w14:paraId="573913A8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Velkoobchod</w:t>
            </w:r>
          </w:p>
        </w:tc>
      </w:tr>
      <w:tr w:rsidR="00CD6658" w:rsidRPr="00CD6658" w14:paraId="4944E9F3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67E49F40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IS</w:t>
            </w:r>
          </w:p>
        </w:tc>
        <w:tc>
          <w:tcPr>
            <w:tcW w:w="4063" w:type="pct"/>
          </w:tcPr>
          <w:p w14:paraId="48BE580E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Informační systém</w:t>
            </w:r>
          </w:p>
        </w:tc>
      </w:tr>
      <w:tr w:rsidR="00CD6658" w:rsidRPr="00CD6658" w14:paraId="2E85E798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73CFF973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MARS</w:t>
            </w:r>
          </w:p>
        </w:tc>
        <w:tc>
          <w:tcPr>
            <w:tcW w:w="4063" w:type="pct"/>
          </w:tcPr>
          <w:p w14:paraId="0CA19961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 xml:space="preserve">Současný informační systém </w:t>
            </w:r>
          </w:p>
        </w:tc>
      </w:tr>
      <w:tr w:rsidR="00CD6658" w:rsidRPr="00CD6658" w14:paraId="7B81C761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62128563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MARS2</w:t>
            </w:r>
          </w:p>
        </w:tc>
        <w:tc>
          <w:tcPr>
            <w:tcW w:w="4063" w:type="pct"/>
          </w:tcPr>
          <w:p w14:paraId="7B9418A1" w14:textId="40B9CCA5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Budoucí informační systém</w:t>
            </w:r>
            <w:r w:rsidR="006C749A">
              <w:t xml:space="preserve">, jehož vývoj a implementace bude </w:t>
            </w:r>
            <w:r w:rsidR="00431EA5">
              <w:t>provedena na základě zadávacího řízení</w:t>
            </w:r>
          </w:p>
        </w:tc>
      </w:tr>
      <w:tr w:rsidR="00CD6658" w:rsidRPr="00CD6658" w14:paraId="1D0A4017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3CCACDD9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M2</w:t>
            </w:r>
          </w:p>
        </w:tc>
        <w:tc>
          <w:tcPr>
            <w:tcW w:w="4063" w:type="pct"/>
          </w:tcPr>
          <w:p w14:paraId="4B47D02E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MARS2</w:t>
            </w:r>
          </w:p>
        </w:tc>
      </w:tr>
      <w:tr w:rsidR="00CD6658" w:rsidRPr="00CD6658" w14:paraId="526D7538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2D4981DB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ASP</w:t>
            </w:r>
          </w:p>
        </w:tc>
        <w:tc>
          <w:tcPr>
            <w:tcW w:w="4063" w:type="pct"/>
          </w:tcPr>
          <w:p w14:paraId="78077DAE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Active server pages</w:t>
            </w:r>
          </w:p>
        </w:tc>
      </w:tr>
      <w:tr w:rsidR="00CD6658" w:rsidRPr="00CD6658" w14:paraId="3089D019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4C36CCAB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Třetí strana</w:t>
            </w:r>
          </w:p>
        </w:tc>
        <w:tc>
          <w:tcPr>
            <w:tcW w:w="4063" w:type="pct"/>
          </w:tcPr>
          <w:p w14:paraId="6D56A877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Zákazník skladujíci vlastní PHL u Zadavatele</w:t>
            </w:r>
          </w:p>
        </w:tc>
      </w:tr>
      <w:tr w:rsidR="00CD6658" w:rsidRPr="00CD6658" w14:paraId="5790EC91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32011418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SAP</w:t>
            </w:r>
          </w:p>
        </w:tc>
        <w:tc>
          <w:tcPr>
            <w:tcW w:w="4063" w:type="pct"/>
          </w:tcPr>
          <w:p w14:paraId="6E6C9B5B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Aktuální ERP systém dodavatele</w:t>
            </w:r>
          </w:p>
        </w:tc>
      </w:tr>
      <w:tr w:rsidR="00CD6658" w:rsidRPr="00CD6658" w14:paraId="0E1DE98B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6DD04FEA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TAMAS</w:t>
            </w:r>
          </w:p>
        </w:tc>
        <w:tc>
          <w:tcPr>
            <w:tcW w:w="4063" w:type="pct"/>
          </w:tcPr>
          <w:p w14:paraId="6B96AAA8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Řídící systém výdeje PHL</w:t>
            </w:r>
          </w:p>
        </w:tc>
      </w:tr>
      <w:tr w:rsidR="00CD6658" w:rsidRPr="00CD6658" w14:paraId="71BC6240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2C952C60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MControl</w:t>
            </w:r>
          </w:p>
        </w:tc>
        <w:tc>
          <w:tcPr>
            <w:tcW w:w="4063" w:type="pct"/>
          </w:tcPr>
          <w:p w14:paraId="71D41F29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Podpůrná aplikace zadavatele pro tvorbu objednávek pro vlastní a spravovanou síť čerpacích stanic</w:t>
            </w:r>
          </w:p>
        </w:tc>
      </w:tr>
      <w:tr w:rsidR="00CD6658" w:rsidRPr="00CD6658" w14:paraId="25D2A609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631222EA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Truckregister</w:t>
            </w:r>
          </w:p>
        </w:tc>
        <w:tc>
          <w:tcPr>
            <w:tcW w:w="4063" w:type="pct"/>
          </w:tcPr>
          <w:p w14:paraId="49D259FA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Podpůrná aplikace zadavatele pro správu tahačů a návěsů</w:t>
            </w:r>
          </w:p>
        </w:tc>
      </w:tr>
      <w:tr w:rsidR="00CD6658" w:rsidRPr="00CD6658" w14:paraId="2B7F10EB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1D38756C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Portál dopravce</w:t>
            </w:r>
          </w:p>
        </w:tc>
        <w:tc>
          <w:tcPr>
            <w:tcW w:w="4063" w:type="pct"/>
          </w:tcPr>
          <w:p w14:paraId="19FD7505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Podpůrná aplikace zadavatele pro správu řidičů, tahačů a návěsů</w:t>
            </w:r>
          </w:p>
        </w:tc>
      </w:tr>
      <w:tr w:rsidR="00CD6658" w:rsidRPr="00CD6658" w14:paraId="28334686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44B8C184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Bioredislokace</w:t>
            </w:r>
          </w:p>
        </w:tc>
        <w:tc>
          <w:tcPr>
            <w:tcW w:w="4063" w:type="pct"/>
          </w:tcPr>
          <w:p w14:paraId="7EE4BCFE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Jedná se o aplikaci, která slouží k tvorbě tzv. bioredislokací. Uživatel má díky ní možnost výdejové pohyby v SAP z vystavenými DNL.</w:t>
            </w:r>
          </w:p>
        </w:tc>
      </w:tr>
      <w:tr w:rsidR="00CD6658" w:rsidRPr="00CD6658" w14:paraId="4630625B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52254C09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Emisní protokoly</w:t>
            </w:r>
          </w:p>
        </w:tc>
        <w:tc>
          <w:tcPr>
            <w:tcW w:w="4063" w:type="pct"/>
          </w:tcPr>
          <w:p w14:paraId="7BE2C870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Aplikace pro vystavování emisních protokolů.</w:t>
            </w:r>
          </w:p>
        </w:tc>
      </w:tr>
      <w:tr w:rsidR="00CD6658" w:rsidRPr="00CD6658" w14:paraId="37AF329C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493A05AA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CRUD</w:t>
            </w:r>
          </w:p>
        </w:tc>
        <w:tc>
          <w:tcPr>
            <w:tcW w:w="4063" w:type="pct"/>
          </w:tcPr>
          <w:p w14:paraId="51F824F9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Create, read, update, delete</w:t>
            </w:r>
          </w:p>
        </w:tc>
      </w:tr>
      <w:tr w:rsidR="00CD6658" w:rsidRPr="00CD6658" w14:paraId="3B67F374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57354F74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ADR</w:t>
            </w:r>
          </w:p>
        </w:tc>
        <w:tc>
          <w:tcPr>
            <w:tcW w:w="4063" w:type="pct"/>
          </w:tcPr>
          <w:p w14:paraId="33360B9A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Evropská dohoda o mezinárodní silniční přepravě nebezpečných věcí</w:t>
            </w:r>
          </w:p>
        </w:tc>
      </w:tr>
      <w:tr w:rsidR="00CD6658" w:rsidRPr="00CD6658" w14:paraId="6B64C592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1DF3812F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Portálové aplikace</w:t>
            </w:r>
          </w:p>
        </w:tc>
        <w:tc>
          <w:tcPr>
            <w:tcW w:w="4063" w:type="pct"/>
          </w:tcPr>
          <w:p w14:paraId="21AFABF6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Web based aplikace zobrazující data z MARS</w:t>
            </w:r>
          </w:p>
        </w:tc>
      </w:tr>
      <w:tr w:rsidR="00CD6658" w:rsidRPr="00CD6658" w14:paraId="6400459F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13FC5DA4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Kontrakt</w:t>
            </w:r>
          </w:p>
        </w:tc>
        <w:tc>
          <w:tcPr>
            <w:tcW w:w="4063" w:type="pct"/>
          </w:tcPr>
          <w:p w14:paraId="53A109C2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Předkup PHL za smluvenou cenu</w:t>
            </w:r>
          </w:p>
        </w:tc>
      </w:tr>
      <w:tr w:rsidR="00CD6658" w:rsidRPr="00CD6658" w14:paraId="60416121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797BBF0C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CVOČ</w:t>
            </w:r>
          </w:p>
        </w:tc>
        <w:tc>
          <w:tcPr>
            <w:tcW w:w="4063" w:type="pct"/>
          </w:tcPr>
          <w:p w14:paraId="1B5D2AD8" w14:textId="13C7244B" w:rsidR="00CD6658" w:rsidRPr="00CD6658" w:rsidRDefault="00E8430B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Certifikovaný</w:t>
            </w:r>
            <w:r w:rsidR="00CD6658" w:rsidRPr="00CD6658">
              <w:t xml:space="preserve"> Velko</w:t>
            </w:r>
            <w:r w:rsidR="0085332D">
              <w:t>-</w:t>
            </w:r>
            <w:r w:rsidR="00CD6658" w:rsidRPr="00CD6658">
              <w:t>Obchod Čepro</w:t>
            </w:r>
          </w:p>
        </w:tc>
      </w:tr>
      <w:tr w:rsidR="00CD6658" w:rsidRPr="00CD6658" w14:paraId="0DF61304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473825D3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BI portál</w:t>
            </w:r>
          </w:p>
        </w:tc>
        <w:tc>
          <w:tcPr>
            <w:tcW w:w="4063" w:type="pct"/>
          </w:tcPr>
          <w:p w14:paraId="500FECA3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Portál pro vybrané zákazníky, Celí správu a Finanční úřady.</w:t>
            </w:r>
          </w:p>
        </w:tc>
      </w:tr>
      <w:tr w:rsidR="00CD6658" w:rsidRPr="00CD6658" w14:paraId="3966F610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34444636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MARSDATA</w:t>
            </w:r>
          </w:p>
        </w:tc>
        <w:tc>
          <w:tcPr>
            <w:tcW w:w="4063" w:type="pct"/>
          </w:tcPr>
          <w:p w14:paraId="3A466394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Podpůrná aplikace zadavatele pro správu číselníků</w:t>
            </w:r>
          </w:p>
        </w:tc>
      </w:tr>
      <w:tr w:rsidR="00CD6658" w:rsidRPr="00CD6658" w14:paraId="11DE9584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3DFAA0B9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SpD</w:t>
            </w:r>
          </w:p>
        </w:tc>
        <w:tc>
          <w:tcPr>
            <w:tcW w:w="4063" w:type="pct"/>
          </w:tcPr>
          <w:p w14:paraId="52F4BC09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Spotřební daň</w:t>
            </w:r>
          </w:p>
        </w:tc>
      </w:tr>
      <w:tr w:rsidR="00CD6658" w:rsidRPr="00CD6658" w14:paraId="710943C6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231AA02D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DoP</w:t>
            </w:r>
          </w:p>
        </w:tc>
        <w:tc>
          <w:tcPr>
            <w:tcW w:w="4063" w:type="pct"/>
          </w:tcPr>
          <w:p w14:paraId="4F7FB32A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Doklad o prodeji</w:t>
            </w:r>
          </w:p>
        </w:tc>
      </w:tr>
      <w:tr w:rsidR="00CD6658" w:rsidRPr="00CD6658" w14:paraId="4CA25FE7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0B79E3E4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lastRenderedPageBreak/>
              <w:t>Online platby</w:t>
            </w:r>
          </w:p>
        </w:tc>
        <w:tc>
          <w:tcPr>
            <w:tcW w:w="4063" w:type="pct"/>
          </w:tcPr>
          <w:p w14:paraId="5E28571A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Podpůrná aplikace zadavatele pro zápis tzv. dočasných plateb.</w:t>
            </w:r>
          </w:p>
        </w:tc>
      </w:tr>
      <w:tr w:rsidR="00CD6658" w:rsidRPr="00CD6658" w14:paraId="7968863B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0C460A7F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Faktoring</w:t>
            </w:r>
          </w:p>
        </w:tc>
        <w:tc>
          <w:tcPr>
            <w:tcW w:w="4063" w:type="pct"/>
          </w:tcPr>
          <w:p w14:paraId="760D5AFD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Původní název aplikace Online platby</w:t>
            </w:r>
          </w:p>
        </w:tc>
      </w:tr>
      <w:tr w:rsidR="00CD6658" w:rsidRPr="00CD6658" w14:paraId="2253BEB9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39F27C0C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DNL</w:t>
            </w:r>
          </w:p>
        </w:tc>
        <w:tc>
          <w:tcPr>
            <w:tcW w:w="4063" w:type="pct"/>
          </w:tcPr>
          <w:p w14:paraId="268DA084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rPr>
                <w:rFonts w:ascii="Calibri" w:eastAsia="Calibri" w:hAnsi="Calibri" w:cs="Calibri"/>
              </w:rPr>
              <w:t>Dodací Nákladový List</w:t>
            </w:r>
          </w:p>
        </w:tc>
      </w:tr>
      <w:tr w:rsidR="00CD6658" w:rsidRPr="00CD6658" w14:paraId="284EC441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01C87FB9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Redmine</w:t>
            </w:r>
          </w:p>
        </w:tc>
        <w:tc>
          <w:tcPr>
            <w:tcW w:w="4063" w:type="pct"/>
          </w:tcPr>
          <w:p w14:paraId="03D89EBF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Tiketovací nástroj zadavatele</w:t>
            </w:r>
          </w:p>
        </w:tc>
      </w:tr>
      <w:tr w:rsidR="00CD6658" w:rsidRPr="00CD6658" w14:paraId="0042AA09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70CBCB4A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TFS</w:t>
            </w:r>
          </w:p>
        </w:tc>
        <w:tc>
          <w:tcPr>
            <w:tcW w:w="4063" w:type="pct"/>
          </w:tcPr>
          <w:p w14:paraId="5542D718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 xml:space="preserve">Team foundation server </w:t>
            </w:r>
          </w:p>
        </w:tc>
      </w:tr>
      <w:tr w:rsidR="00CD6658" w:rsidRPr="00CD6658" w14:paraId="1C35D2D0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1881C77B" w14:textId="77777777" w:rsidR="00CD6658" w:rsidRPr="00CD6658" w:rsidRDefault="00CD6658" w:rsidP="00CD6658">
            <w:pPr>
              <w:spacing w:line="240" w:lineRule="auto"/>
              <w:jc w:val="both"/>
              <w:rPr>
                <w:bCs w:val="0"/>
              </w:rPr>
            </w:pPr>
            <w:r w:rsidRPr="00CD6658">
              <w:rPr>
                <w:b w:val="0"/>
                <w:bCs w:val="0"/>
              </w:rPr>
              <w:t>VPN</w:t>
            </w:r>
          </w:p>
        </w:tc>
        <w:tc>
          <w:tcPr>
            <w:tcW w:w="4063" w:type="pct"/>
          </w:tcPr>
          <w:p w14:paraId="45CE739B" w14:textId="77777777" w:rsidR="00CD6658" w:rsidRPr="00CD6658" w:rsidRDefault="00CD6658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658">
              <w:t>Virtual private network</w:t>
            </w:r>
          </w:p>
        </w:tc>
      </w:tr>
      <w:tr w:rsidR="006C749A" w:rsidRPr="00CD6658" w14:paraId="0CE75B57" w14:textId="77777777" w:rsidTr="00784A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413D6DD6" w14:textId="5B325BC3" w:rsidR="006C749A" w:rsidRPr="006E7976" w:rsidRDefault="006C749A" w:rsidP="00CD6658">
            <w:pPr>
              <w:spacing w:line="240" w:lineRule="auto"/>
              <w:jc w:val="both"/>
              <w:rPr>
                <w:b w:val="0"/>
              </w:rPr>
            </w:pPr>
            <w:r w:rsidRPr="006E7976">
              <w:rPr>
                <w:b w:val="0"/>
              </w:rPr>
              <w:t>PHL</w:t>
            </w:r>
          </w:p>
        </w:tc>
        <w:tc>
          <w:tcPr>
            <w:tcW w:w="4063" w:type="pct"/>
          </w:tcPr>
          <w:p w14:paraId="6CAB9105" w14:textId="2A5DCAF6" w:rsidR="006C749A" w:rsidRPr="00CD6658" w:rsidRDefault="006C749A" w:rsidP="00CD6658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Pohonné hmoty</w:t>
            </w:r>
          </w:p>
        </w:tc>
      </w:tr>
    </w:tbl>
    <w:p w14:paraId="19F667A2" w14:textId="77777777" w:rsidR="00CD6658" w:rsidRPr="007925B1" w:rsidRDefault="00CD6658" w:rsidP="007925B1"/>
    <w:p w14:paraId="5FFA1BBA" w14:textId="182F1086" w:rsidR="00157D58" w:rsidRDefault="00157D58" w:rsidP="00157D58">
      <w:pPr>
        <w:pStyle w:val="Nadpis1"/>
        <w:pageBreakBefore/>
      </w:pPr>
      <w:r>
        <w:lastRenderedPageBreak/>
        <w:t>Přílohy</w:t>
      </w:r>
    </w:p>
    <w:p w14:paraId="60999C33" w14:textId="77777777" w:rsidR="00157D58" w:rsidRPr="00157D58" w:rsidRDefault="00157D58" w:rsidP="00157D58">
      <w:pPr>
        <w:rPr>
          <w:sz w:val="2"/>
          <w:szCs w:val="2"/>
        </w:rPr>
      </w:pPr>
    </w:p>
    <w:tbl>
      <w:tblPr>
        <w:tblStyle w:val="Svtltabulkasmkou1zvraznn11"/>
        <w:tblW w:w="9062" w:type="dxa"/>
        <w:tblBorders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3425"/>
      </w:tblGrid>
      <w:tr w:rsidR="007D261F" w14:paraId="6F5E782C" w14:textId="77777777" w:rsidTr="006900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19068664" w14:textId="77777777" w:rsidR="00157D58" w:rsidRDefault="00157D58" w:rsidP="00AB38A2">
            <w:pPr>
              <w:spacing w:after="0" w:line="240" w:lineRule="auto"/>
            </w:pPr>
            <w:r>
              <w:t>ID</w:t>
            </w:r>
          </w:p>
        </w:tc>
        <w:tc>
          <w:tcPr>
            <w:tcW w:w="3969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2A5E594F" w14:textId="2FAB3498" w:rsidR="00157D58" w:rsidRDefault="00157D58" w:rsidP="00AB38A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Název</w:t>
            </w:r>
          </w:p>
        </w:tc>
        <w:tc>
          <w:tcPr>
            <w:tcW w:w="3425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00950146" w14:textId="77777777" w:rsidR="00157D58" w:rsidRDefault="00157D58" w:rsidP="00AB38A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</w:p>
        </w:tc>
      </w:tr>
      <w:tr w:rsidR="00971843" w14:paraId="7BC19470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6B9C7DC7" w14:textId="58A64C80" w:rsidR="00971843" w:rsidRDefault="00971843" w:rsidP="00AB38A2">
            <w:pPr>
              <w:spacing w:after="0" w:line="240" w:lineRule="auto"/>
            </w:pPr>
            <w:r w:rsidRPr="00971843">
              <w:t>01-BPM</w:t>
            </w:r>
          </w:p>
        </w:tc>
        <w:tc>
          <w:tcPr>
            <w:tcW w:w="3969" w:type="dxa"/>
            <w:shd w:val="clear" w:color="auto" w:fill="auto"/>
          </w:tcPr>
          <w:p w14:paraId="6D92258A" w14:textId="0021ED56" w:rsidR="00971843" w:rsidRDefault="00971843" w:rsidP="00AE749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971843">
              <w:rPr>
                <w:noProof/>
              </w:rPr>
              <w:t>01-BPM</w:t>
            </w:r>
            <w:r w:rsidR="00AE749C">
              <w:rPr>
                <w:noProof/>
              </w:rPr>
              <w:t>_</w:t>
            </w:r>
            <w:r w:rsidRPr="00971843">
              <w:rPr>
                <w:noProof/>
              </w:rPr>
              <w:t>CEPRO_VO_MARS.pdf</w:t>
            </w:r>
          </w:p>
        </w:tc>
        <w:tc>
          <w:tcPr>
            <w:tcW w:w="3425" w:type="dxa"/>
            <w:shd w:val="clear" w:color="auto" w:fill="auto"/>
          </w:tcPr>
          <w:p w14:paraId="1AB70EDA" w14:textId="19B4CF46" w:rsidR="00971843" w:rsidRDefault="00971843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1843">
              <w:t>Popis business procesů podporovaných systémem MARS</w:t>
            </w:r>
            <w:r>
              <w:t>.</w:t>
            </w:r>
          </w:p>
        </w:tc>
      </w:tr>
      <w:tr w:rsidR="00342915" w14:paraId="2EDDF284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5D09807F" w14:textId="352B8CB5" w:rsidR="00342915" w:rsidRPr="00971843" w:rsidRDefault="00D71112" w:rsidP="00D71112">
            <w:pPr>
              <w:spacing w:after="0" w:line="240" w:lineRule="auto"/>
            </w:pPr>
            <w:r w:rsidRPr="00D71112">
              <w:t>02-</w:t>
            </w:r>
            <w:r w:rsidR="007F510B">
              <w:t>SAP</w:t>
            </w:r>
          </w:p>
        </w:tc>
        <w:tc>
          <w:tcPr>
            <w:tcW w:w="3969" w:type="dxa"/>
            <w:shd w:val="clear" w:color="auto" w:fill="auto"/>
          </w:tcPr>
          <w:p w14:paraId="509370D0" w14:textId="36EF72E5" w:rsidR="00342915" w:rsidRPr="00971843" w:rsidRDefault="00D71112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D71112">
              <w:rPr>
                <w:noProof/>
              </w:rPr>
              <w:t>02-ROZHRANI_SAP-MARS.doc</w:t>
            </w:r>
          </w:p>
        </w:tc>
        <w:tc>
          <w:tcPr>
            <w:tcW w:w="3425" w:type="dxa"/>
            <w:shd w:val="clear" w:color="auto" w:fill="auto"/>
          </w:tcPr>
          <w:p w14:paraId="435BABE3" w14:textId="500415E9" w:rsidR="00342915" w:rsidRPr="00971843" w:rsidRDefault="00F92C16" w:rsidP="00D711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  <w:r w:rsidR="00D71112" w:rsidRPr="00D71112">
              <w:t xml:space="preserve"> rozhraní SAP – </w:t>
            </w:r>
            <w:r w:rsidR="00D71112">
              <w:t>MARS.</w:t>
            </w:r>
          </w:p>
        </w:tc>
      </w:tr>
      <w:tr w:rsidR="00342915" w14:paraId="5DF0BE4F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1AC1583F" w14:textId="6E152609" w:rsidR="00342915" w:rsidRPr="00971843" w:rsidRDefault="00447746" w:rsidP="00447746">
            <w:pPr>
              <w:spacing w:after="0" w:line="240" w:lineRule="auto"/>
            </w:pPr>
            <w:r w:rsidRPr="00447746">
              <w:t>03-</w:t>
            </w:r>
            <w:r w:rsidR="007F510B">
              <w:t>TAMAS</w:t>
            </w:r>
          </w:p>
        </w:tc>
        <w:tc>
          <w:tcPr>
            <w:tcW w:w="3969" w:type="dxa"/>
            <w:shd w:val="clear" w:color="auto" w:fill="auto"/>
          </w:tcPr>
          <w:p w14:paraId="066332B2" w14:textId="52DE4208" w:rsidR="00342915" w:rsidRPr="00971843" w:rsidRDefault="00447746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447746">
              <w:rPr>
                <w:noProof/>
              </w:rPr>
              <w:t>03-ROZHRANI_TAMAS-MARS.docx</w:t>
            </w:r>
          </w:p>
        </w:tc>
        <w:tc>
          <w:tcPr>
            <w:tcW w:w="3425" w:type="dxa"/>
            <w:shd w:val="clear" w:color="auto" w:fill="auto"/>
          </w:tcPr>
          <w:p w14:paraId="269C86EB" w14:textId="152A2D81" w:rsidR="00342915" w:rsidRPr="00971843" w:rsidRDefault="00F92C16" w:rsidP="001300A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  <w:r w:rsidR="001300A8" w:rsidRPr="001300A8">
              <w:t xml:space="preserve"> rozhraní </w:t>
            </w:r>
            <w:r w:rsidR="001300A8">
              <w:t>TAMAS</w:t>
            </w:r>
            <w:r w:rsidR="001300A8" w:rsidRPr="001300A8">
              <w:t xml:space="preserve"> – MARS.</w:t>
            </w:r>
          </w:p>
        </w:tc>
      </w:tr>
      <w:tr w:rsidR="00E452F6" w14:paraId="58604178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274E6CB0" w14:textId="17CC145F" w:rsidR="00E452F6" w:rsidRPr="00971843" w:rsidRDefault="007F510B" w:rsidP="007F510B">
            <w:pPr>
              <w:spacing w:after="0" w:line="240" w:lineRule="auto"/>
            </w:pPr>
            <w:r w:rsidRPr="0076052C">
              <w:t>04-MControl</w:t>
            </w:r>
          </w:p>
        </w:tc>
        <w:tc>
          <w:tcPr>
            <w:tcW w:w="3969" w:type="dxa"/>
            <w:shd w:val="clear" w:color="auto" w:fill="auto"/>
          </w:tcPr>
          <w:p w14:paraId="06AC63B9" w14:textId="4AFB62D9" w:rsidR="00E452F6" w:rsidRPr="00971843" w:rsidRDefault="0076052C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6052C">
              <w:rPr>
                <w:noProof/>
              </w:rPr>
              <w:t>04-API_MCONTROL_MARS.zip</w:t>
            </w:r>
          </w:p>
        </w:tc>
        <w:tc>
          <w:tcPr>
            <w:tcW w:w="3425" w:type="dxa"/>
            <w:shd w:val="clear" w:color="auto" w:fill="auto"/>
          </w:tcPr>
          <w:p w14:paraId="1E7A6422" w14:textId="55C5FD8E" w:rsidR="00E452F6" w:rsidRPr="00971843" w:rsidRDefault="00F92C16" w:rsidP="00F92C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  <w:r w:rsidRPr="00F92C16">
              <w:t xml:space="preserve"> rozhraní </w:t>
            </w:r>
            <w:r>
              <w:t>MControl</w:t>
            </w:r>
            <w:r w:rsidRPr="00F92C16">
              <w:t xml:space="preserve"> – MARS.</w:t>
            </w:r>
          </w:p>
        </w:tc>
      </w:tr>
      <w:tr w:rsidR="00E029CA" w14:paraId="147AE5B1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59EB50AB" w14:textId="6849B7A7" w:rsidR="00E029CA" w:rsidRPr="00D653F7" w:rsidRDefault="00E029CA" w:rsidP="007F510B">
            <w:pPr>
              <w:spacing w:after="0" w:line="240" w:lineRule="auto"/>
              <w:rPr>
                <w:highlight w:val="yellow"/>
              </w:rPr>
            </w:pPr>
            <w:r w:rsidRPr="00331325">
              <w:t>05-KARTY</w:t>
            </w:r>
          </w:p>
        </w:tc>
        <w:tc>
          <w:tcPr>
            <w:tcW w:w="3969" w:type="dxa"/>
            <w:shd w:val="clear" w:color="auto" w:fill="auto"/>
          </w:tcPr>
          <w:p w14:paraId="33829CB1" w14:textId="65B5620B" w:rsidR="00E029CA" w:rsidRPr="00971843" w:rsidRDefault="00331325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331325">
              <w:rPr>
                <w:noProof/>
              </w:rPr>
              <w:t>05-KARTY_MARS.docx</w:t>
            </w:r>
          </w:p>
        </w:tc>
        <w:tc>
          <w:tcPr>
            <w:tcW w:w="3425" w:type="dxa"/>
            <w:shd w:val="clear" w:color="auto" w:fill="auto"/>
          </w:tcPr>
          <w:p w14:paraId="35FCE34B" w14:textId="77777777" w:rsidR="00331325" w:rsidRDefault="00331325" w:rsidP="0033132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Provozní dokumentace aplikace</w:t>
            </w:r>
          </w:p>
          <w:p w14:paraId="34C213B5" w14:textId="41A872BD" w:rsidR="00E029CA" w:rsidRDefault="00331325" w:rsidP="0033132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 správu čipových karet</w:t>
            </w:r>
          </w:p>
        </w:tc>
      </w:tr>
      <w:tr w:rsidR="00E029CA" w14:paraId="316916CB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7B13A602" w14:textId="656F547F" w:rsidR="00E029CA" w:rsidRPr="00D653F7" w:rsidRDefault="00E029CA" w:rsidP="007F510B">
            <w:pPr>
              <w:spacing w:after="0" w:line="240" w:lineRule="auto"/>
              <w:rPr>
                <w:highlight w:val="yellow"/>
              </w:rPr>
            </w:pPr>
            <w:r w:rsidRPr="00453267">
              <w:t>06-TR</w:t>
            </w:r>
          </w:p>
        </w:tc>
        <w:tc>
          <w:tcPr>
            <w:tcW w:w="3969" w:type="dxa"/>
            <w:shd w:val="clear" w:color="auto" w:fill="auto"/>
          </w:tcPr>
          <w:p w14:paraId="3BD48B0B" w14:textId="031F63FE" w:rsidR="00E029CA" w:rsidRPr="00971843" w:rsidRDefault="00453267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453267">
              <w:rPr>
                <w:noProof/>
              </w:rPr>
              <w:t>06-TR-ROZHRANÍ_TRUCKREGISTER-MARS.docx</w:t>
            </w:r>
          </w:p>
        </w:tc>
        <w:tc>
          <w:tcPr>
            <w:tcW w:w="3425" w:type="dxa"/>
            <w:shd w:val="clear" w:color="auto" w:fill="auto"/>
          </w:tcPr>
          <w:p w14:paraId="63E7099F" w14:textId="48676CD2" w:rsidR="00E029CA" w:rsidRDefault="00453267" w:rsidP="00F92C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3267">
              <w:t>TruckRegister – Technická dokumentace</w:t>
            </w:r>
          </w:p>
        </w:tc>
      </w:tr>
      <w:tr w:rsidR="00D30319" w14:paraId="0A4AF666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6C7FF225" w14:textId="1AF750C7" w:rsidR="00D30319" w:rsidRPr="0058516E" w:rsidRDefault="00D30319" w:rsidP="007F510B">
            <w:pPr>
              <w:spacing w:after="0" w:line="240" w:lineRule="auto"/>
            </w:pPr>
            <w:r w:rsidRPr="0074523F">
              <w:t>07-EP</w:t>
            </w:r>
          </w:p>
        </w:tc>
        <w:tc>
          <w:tcPr>
            <w:tcW w:w="3969" w:type="dxa"/>
            <w:shd w:val="clear" w:color="auto" w:fill="auto"/>
          </w:tcPr>
          <w:p w14:paraId="037967C9" w14:textId="1CE2B3F8" w:rsidR="00D30319" w:rsidRPr="0058516E" w:rsidRDefault="00D30319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4523F">
              <w:rPr>
                <w:noProof/>
              </w:rPr>
              <w:t>07-EP_Emise.docx</w:t>
            </w:r>
          </w:p>
        </w:tc>
        <w:tc>
          <w:tcPr>
            <w:tcW w:w="3425" w:type="dxa"/>
            <w:shd w:val="clear" w:color="auto" w:fill="auto"/>
          </w:tcPr>
          <w:p w14:paraId="638F44B0" w14:textId="401EE41F" w:rsidR="00D30319" w:rsidRDefault="00D30319" w:rsidP="00F92C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523F">
              <w:t>Dokument popisující funkcionality aplikace a základní technickou specifikaci aplikace.</w:t>
            </w:r>
          </w:p>
        </w:tc>
      </w:tr>
      <w:tr w:rsidR="00E029CA" w14:paraId="29B4AE7E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1F9AF4EE" w14:textId="0F8C76CF" w:rsidR="00E029CA" w:rsidRPr="00F83B14" w:rsidRDefault="00F83B14" w:rsidP="007F510B">
            <w:pPr>
              <w:spacing w:after="0" w:line="240" w:lineRule="auto"/>
              <w:rPr>
                <w:highlight w:val="yellow"/>
              </w:rPr>
            </w:pPr>
            <w:r w:rsidRPr="0058516E">
              <w:t>08-ADR</w:t>
            </w:r>
          </w:p>
        </w:tc>
        <w:tc>
          <w:tcPr>
            <w:tcW w:w="3969" w:type="dxa"/>
            <w:shd w:val="clear" w:color="auto" w:fill="auto"/>
          </w:tcPr>
          <w:p w14:paraId="16B30E27" w14:textId="50E51395" w:rsidR="00E029CA" w:rsidRPr="00971843" w:rsidRDefault="0058516E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58516E">
              <w:rPr>
                <w:noProof/>
              </w:rPr>
              <w:t>08-ADR-KONTROLY.docx</w:t>
            </w:r>
          </w:p>
        </w:tc>
        <w:tc>
          <w:tcPr>
            <w:tcW w:w="3425" w:type="dxa"/>
            <w:shd w:val="clear" w:color="auto" w:fill="auto"/>
          </w:tcPr>
          <w:p w14:paraId="6E32B0C7" w14:textId="691C78EB" w:rsidR="00E029CA" w:rsidRDefault="0058516E" w:rsidP="00F92C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Funkční a technická specifikace</w:t>
            </w:r>
          </w:p>
        </w:tc>
      </w:tr>
      <w:tr w:rsidR="00E029CA" w14:paraId="077D70A6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2ABC07E3" w14:textId="23C461AB" w:rsidR="00E029CA" w:rsidRPr="00D653F7" w:rsidRDefault="00644D8E" w:rsidP="007F510B">
            <w:pPr>
              <w:spacing w:after="0" w:line="240" w:lineRule="auto"/>
              <w:rPr>
                <w:highlight w:val="yellow"/>
              </w:rPr>
            </w:pPr>
            <w:r w:rsidRPr="003E7EF6">
              <w:t>09</w:t>
            </w:r>
            <w:r w:rsidR="00C14291" w:rsidRPr="003E7EF6">
              <w:t>-</w:t>
            </w:r>
            <w:r w:rsidR="001D07BE" w:rsidRPr="003E7EF6">
              <w:t>BIO</w:t>
            </w:r>
          </w:p>
        </w:tc>
        <w:tc>
          <w:tcPr>
            <w:tcW w:w="3969" w:type="dxa"/>
            <w:shd w:val="clear" w:color="auto" w:fill="auto"/>
          </w:tcPr>
          <w:p w14:paraId="0A87475D" w14:textId="38D8B178" w:rsidR="00E029CA" w:rsidRPr="00971843" w:rsidRDefault="003E7EF6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3E7EF6">
              <w:rPr>
                <w:noProof/>
              </w:rPr>
              <w:t>09_BIO_BioRedislokace.docx</w:t>
            </w:r>
          </w:p>
        </w:tc>
        <w:tc>
          <w:tcPr>
            <w:tcW w:w="3425" w:type="dxa"/>
            <w:shd w:val="clear" w:color="auto" w:fill="auto"/>
          </w:tcPr>
          <w:p w14:paraId="02C98199" w14:textId="19FC99F4" w:rsidR="00E029CA" w:rsidRDefault="003E7EF6" w:rsidP="00F92C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7EF6">
              <w:t>Dokument popisující funkcionality aplikace a základní technickou specifikaci aplikace.</w:t>
            </w:r>
          </w:p>
        </w:tc>
      </w:tr>
      <w:tr w:rsidR="00EB5F5D" w14:paraId="2C08CDCD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42352089" w14:textId="04C5657A" w:rsidR="00EB5F5D" w:rsidRPr="00D653F7" w:rsidRDefault="00EB5F5D" w:rsidP="007F510B">
            <w:pPr>
              <w:spacing w:after="0" w:line="240" w:lineRule="auto"/>
              <w:rPr>
                <w:highlight w:val="yellow"/>
              </w:rPr>
            </w:pPr>
            <w:r>
              <w:t>10-OBJ</w:t>
            </w:r>
          </w:p>
        </w:tc>
        <w:tc>
          <w:tcPr>
            <w:tcW w:w="3969" w:type="dxa"/>
            <w:shd w:val="clear" w:color="auto" w:fill="auto"/>
          </w:tcPr>
          <w:p w14:paraId="0B2E061C" w14:textId="6EAF5B0E" w:rsidR="00EB5F5D" w:rsidRPr="00971843" w:rsidRDefault="00EB5F5D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object w:dxaOrig="867" w:dyaOrig="561" w14:anchorId="23D29964">
                <v:polyline id="_x0000_i1025" alt="" style="mso-width-percent:0;mso-height-percent:0;mso-width-percent:0;mso-height-percent:0" points="" coordsize="" stroked="f">
                  <v:imagedata r:id="rId10" o:title=""/>
                </v:polyline>
                <o:OLEObject Type="Embed" ProgID="Word.Document.12" ShapeID="_x0000_i1025" DrawAspect="Icon" ObjectID="_1651489773" r:id="rId11"/>
              </w:object>
            </w:r>
            <w:r>
              <w:rPr>
                <w:noProof/>
              </w:rPr>
              <w:t>10-OBJ</w:t>
            </w:r>
            <w:r w:rsidRPr="000A7815">
              <w:rPr>
                <w:noProof/>
              </w:rPr>
              <w:t>_OBJEDNÁVKA.docx</w:t>
            </w:r>
          </w:p>
        </w:tc>
        <w:tc>
          <w:tcPr>
            <w:tcW w:w="3425" w:type="dxa"/>
            <w:shd w:val="clear" w:color="auto" w:fill="auto"/>
          </w:tcPr>
          <w:p w14:paraId="7FAD0795" w14:textId="56C7B35D" w:rsidR="00EB5F5D" w:rsidRDefault="00EB5F5D" w:rsidP="00F92C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 detailně popisuje modul Objednávka.</w:t>
            </w:r>
          </w:p>
        </w:tc>
      </w:tr>
      <w:tr w:rsidR="00A104F2" w14:paraId="5D22BABA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26D54A07" w14:textId="6EFAC441" w:rsidR="00A104F2" w:rsidRPr="00D653F7" w:rsidRDefault="00A104F2" w:rsidP="007F510B">
            <w:pPr>
              <w:spacing w:after="0" w:line="240" w:lineRule="auto"/>
              <w:rPr>
                <w:highlight w:val="yellow"/>
              </w:rPr>
            </w:pPr>
            <w:r w:rsidRPr="00A104F2">
              <w:t>11-CEL</w:t>
            </w:r>
          </w:p>
        </w:tc>
        <w:tc>
          <w:tcPr>
            <w:tcW w:w="3969" w:type="dxa"/>
            <w:shd w:val="clear" w:color="auto" w:fill="auto"/>
          </w:tcPr>
          <w:p w14:paraId="5F85B1D4" w14:textId="4307B9CE" w:rsidR="00A104F2" w:rsidRPr="00971843" w:rsidRDefault="00A104F2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A104F2">
              <w:rPr>
                <w:noProof/>
              </w:rPr>
              <w:t>11-CEL-CEPRO_Seznam_aplikaci.xlsx</w:t>
            </w:r>
          </w:p>
        </w:tc>
        <w:tc>
          <w:tcPr>
            <w:tcW w:w="3425" w:type="dxa"/>
            <w:shd w:val="clear" w:color="auto" w:fill="auto"/>
          </w:tcPr>
          <w:p w14:paraId="2703F034" w14:textId="41CD9153" w:rsidR="00A104F2" w:rsidRDefault="00C14291" w:rsidP="00F92C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4291">
              <w:t>Dokument poskytuje přehled aplikací komunikujících s MARS, představu o způsobu komunikace a jejím obsahu.</w:t>
            </w:r>
          </w:p>
        </w:tc>
      </w:tr>
      <w:tr w:rsidR="00A104F2" w14:paraId="4FB1F16E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2E374B53" w14:textId="73FA57DA" w:rsidR="00A104F2" w:rsidRPr="00D653F7" w:rsidRDefault="00C14291" w:rsidP="007F510B">
            <w:pPr>
              <w:spacing w:after="0" w:line="240" w:lineRule="auto"/>
              <w:rPr>
                <w:highlight w:val="yellow"/>
              </w:rPr>
            </w:pPr>
            <w:r w:rsidRPr="00C14291">
              <w:t>12-INT</w:t>
            </w:r>
          </w:p>
        </w:tc>
        <w:tc>
          <w:tcPr>
            <w:tcW w:w="3969" w:type="dxa"/>
            <w:shd w:val="clear" w:color="auto" w:fill="auto"/>
          </w:tcPr>
          <w:p w14:paraId="1A518998" w14:textId="086C3C05" w:rsidR="00A104F2" w:rsidRPr="00971843" w:rsidRDefault="00C14291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C14291">
              <w:rPr>
                <w:noProof/>
              </w:rPr>
              <w:t>12-INT-Integrace_MARS.pdf</w:t>
            </w:r>
          </w:p>
        </w:tc>
        <w:tc>
          <w:tcPr>
            <w:tcW w:w="3425" w:type="dxa"/>
            <w:shd w:val="clear" w:color="auto" w:fill="auto"/>
          </w:tcPr>
          <w:p w14:paraId="451848E9" w14:textId="3A2C1A1E" w:rsidR="00A104F2" w:rsidRDefault="00C14291" w:rsidP="00F92C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4291">
              <w:t>Dokument zobrazuje provázání systému MARS s vybranými okolními systémy.</w:t>
            </w:r>
          </w:p>
        </w:tc>
      </w:tr>
      <w:tr w:rsidR="00E452F6" w14:paraId="58B17F36" w14:textId="77777777" w:rsidTr="006900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bottom w:val="single" w:sz="4" w:space="0" w:color="BDD6EE" w:themeColor="accent1" w:themeTint="66"/>
            </w:tcBorders>
            <w:shd w:val="clear" w:color="auto" w:fill="auto"/>
          </w:tcPr>
          <w:p w14:paraId="583C1345" w14:textId="49F84AD5" w:rsidR="00E452F6" w:rsidRPr="00971843" w:rsidRDefault="003621AF" w:rsidP="00AB38A2">
            <w:pPr>
              <w:spacing w:after="0" w:line="240" w:lineRule="auto"/>
            </w:pPr>
            <w:r>
              <w:t>13-TS</w:t>
            </w:r>
          </w:p>
        </w:tc>
        <w:tc>
          <w:tcPr>
            <w:tcW w:w="3969" w:type="dxa"/>
            <w:tcBorders>
              <w:bottom w:val="single" w:sz="4" w:space="0" w:color="BDD6EE" w:themeColor="accent1" w:themeTint="66"/>
            </w:tcBorders>
            <w:shd w:val="clear" w:color="auto" w:fill="auto"/>
          </w:tcPr>
          <w:p w14:paraId="13BC28EB" w14:textId="42972386" w:rsidR="00E452F6" w:rsidRPr="00971843" w:rsidRDefault="003621AF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3621AF">
              <w:rPr>
                <w:noProof/>
              </w:rPr>
              <w:t>13-TS-WS třetích stran.docx</w:t>
            </w:r>
          </w:p>
        </w:tc>
        <w:tc>
          <w:tcPr>
            <w:tcW w:w="3425" w:type="dxa"/>
            <w:tcBorders>
              <w:bottom w:val="single" w:sz="4" w:space="0" w:color="BDD6EE" w:themeColor="accent1" w:themeTint="66"/>
            </w:tcBorders>
            <w:shd w:val="clear" w:color="auto" w:fill="auto"/>
          </w:tcPr>
          <w:p w14:paraId="347A7399" w14:textId="53BB0D41" w:rsidR="00E452F6" w:rsidRPr="00971843" w:rsidRDefault="003621AF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21AF">
              <w:t>Přehled a popis integrací s třetími stranami (externími IS)</w:t>
            </w:r>
            <w:r>
              <w:t>.</w:t>
            </w:r>
          </w:p>
        </w:tc>
      </w:tr>
      <w:tr w:rsidR="007D261F" w14:paraId="0369AD10" w14:textId="77777777" w:rsidTr="006900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F2F2F2" w:themeFill="background1" w:themeFillShade="F2"/>
          </w:tcPr>
          <w:p w14:paraId="71949A9D" w14:textId="22A5003A" w:rsidR="00157D58" w:rsidRDefault="00157D58" w:rsidP="00AB38A2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F2F2F2" w:themeFill="background1" w:themeFillShade="F2"/>
          </w:tcPr>
          <w:p w14:paraId="6CFC62FB" w14:textId="6B43C9E3" w:rsidR="00157D58" w:rsidRDefault="00157D58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25" w:type="dxa"/>
            <w:shd w:val="clear" w:color="auto" w:fill="F2F2F2" w:themeFill="background1" w:themeFillShade="F2"/>
          </w:tcPr>
          <w:p w14:paraId="296E3165" w14:textId="6B4904A3" w:rsidR="00157D58" w:rsidRDefault="00157D58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7395" w14:paraId="627FCB4E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7A96C957" w14:textId="0B6B93D8" w:rsidR="00A87395" w:rsidRDefault="0022315E" w:rsidP="00AB38A2">
            <w:pPr>
              <w:spacing w:after="0" w:line="240" w:lineRule="auto"/>
            </w:pPr>
            <w:r>
              <w:t>21</w:t>
            </w:r>
            <w:r w:rsidR="00A87395">
              <w:t>-MARSDATA</w:t>
            </w:r>
          </w:p>
        </w:tc>
        <w:tc>
          <w:tcPr>
            <w:tcW w:w="3969" w:type="dxa"/>
            <w:shd w:val="clear" w:color="auto" w:fill="auto"/>
          </w:tcPr>
          <w:p w14:paraId="05B714F5" w14:textId="090BB65E" w:rsidR="00A87395" w:rsidRPr="00CE7BDF" w:rsidRDefault="005B4738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738">
              <w:t>21-MARSDATA.docx</w:t>
            </w:r>
          </w:p>
        </w:tc>
        <w:tc>
          <w:tcPr>
            <w:tcW w:w="3425" w:type="dxa"/>
            <w:shd w:val="clear" w:color="auto" w:fill="auto"/>
          </w:tcPr>
          <w:p w14:paraId="5BABA257" w14:textId="2623DC09" w:rsidR="00A87395" w:rsidRDefault="00AD1A7F" w:rsidP="00CE7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1A7F">
              <w:t>Dokument popisující funkcionality aplikace a základní technickou specifikaci aplikace.</w:t>
            </w:r>
          </w:p>
        </w:tc>
      </w:tr>
      <w:tr w:rsidR="00A87395" w14:paraId="7ED376D3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7267830C" w14:textId="5CD6BA35" w:rsidR="00A87395" w:rsidRDefault="0022315E" w:rsidP="00AB38A2">
            <w:pPr>
              <w:spacing w:after="0" w:line="240" w:lineRule="auto"/>
            </w:pPr>
            <w:r>
              <w:t>22</w:t>
            </w:r>
            <w:r w:rsidR="00A87395">
              <w:t>-OP</w:t>
            </w:r>
          </w:p>
        </w:tc>
        <w:tc>
          <w:tcPr>
            <w:tcW w:w="3969" w:type="dxa"/>
            <w:shd w:val="clear" w:color="auto" w:fill="auto"/>
          </w:tcPr>
          <w:p w14:paraId="081B51BC" w14:textId="3CBBD9CC" w:rsidR="00A87395" w:rsidRPr="00CE7BDF" w:rsidRDefault="005B4738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738">
              <w:t>22-OP_Online Platby - Faktoring.docx</w:t>
            </w:r>
          </w:p>
        </w:tc>
        <w:tc>
          <w:tcPr>
            <w:tcW w:w="3425" w:type="dxa"/>
            <w:shd w:val="clear" w:color="auto" w:fill="auto"/>
          </w:tcPr>
          <w:p w14:paraId="1B1B3BD7" w14:textId="7B5EE996" w:rsidR="00A87395" w:rsidRDefault="00AD1A7F" w:rsidP="00CE7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1A7F">
              <w:t>Dokument popisující funkcionality aplikace a základní technickou specifikaci aplikace.</w:t>
            </w:r>
          </w:p>
        </w:tc>
      </w:tr>
      <w:tr w:rsidR="007D261F" w14:paraId="340027C8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40F01777" w14:textId="6D8492BE" w:rsidR="00157D58" w:rsidRDefault="0022315E" w:rsidP="00AB38A2">
            <w:pPr>
              <w:spacing w:after="0" w:line="240" w:lineRule="auto"/>
            </w:pPr>
            <w:r>
              <w:t>23</w:t>
            </w:r>
            <w:r w:rsidR="00157D58">
              <w:t>-DPH2</w:t>
            </w:r>
          </w:p>
        </w:tc>
        <w:tc>
          <w:tcPr>
            <w:tcW w:w="3969" w:type="dxa"/>
            <w:shd w:val="clear" w:color="auto" w:fill="auto"/>
          </w:tcPr>
          <w:p w14:paraId="55C0FBD5" w14:textId="3DCB964C" w:rsidR="00157D58" w:rsidRDefault="005B4738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738">
              <w:t>23-DPH2_sprava_kontraktu.docx</w:t>
            </w:r>
          </w:p>
        </w:tc>
        <w:tc>
          <w:tcPr>
            <w:tcW w:w="3425" w:type="dxa"/>
            <w:shd w:val="clear" w:color="auto" w:fill="auto"/>
          </w:tcPr>
          <w:p w14:paraId="6789FEC8" w14:textId="58EDD2CE" w:rsidR="00157D58" w:rsidRDefault="00157D58" w:rsidP="00CE7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="00CE7BDF">
              <w:t>popisující funkcionality aplikace a základní technickou specifikaci aplikace.</w:t>
            </w:r>
          </w:p>
        </w:tc>
      </w:tr>
      <w:tr w:rsidR="00A87395" w14:paraId="36BA9B64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639FA8AC" w14:textId="2F177614" w:rsidR="00A87395" w:rsidRDefault="001B7277" w:rsidP="00AB38A2">
            <w:pPr>
              <w:spacing w:after="0" w:line="240" w:lineRule="auto"/>
            </w:pPr>
            <w:r>
              <w:t>24-BEZ</w:t>
            </w:r>
          </w:p>
        </w:tc>
        <w:tc>
          <w:tcPr>
            <w:tcW w:w="3969" w:type="dxa"/>
            <w:shd w:val="clear" w:color="auto" w:fill="auto"/>
          </w:tcPr>
          <w:p w14:paraId="7F16BA01" w14:textId="00253592" w:rsidR="00A87395" w:rsidRPr="00CE7BDF" w:rsidRDefault="00EB4697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697">
              <w:t>24-BEZ-Zajištění bezpečnosti IT.docx</w:t>
            </w:r>
          </w:p>
        </w:tc>
        <w:tc>
          <w:tcPr>
            <w:tcW w:w="3425" w:type="dxa"/>
            <w:shd w:val="clear" w:color="auto" w:fill="auto"/>
          </w:tcPr>
          <w:p w14:paraId="25EAAB4E" w14:textId="4B6B861E" w:rsidR="00A87395" w:rsidRDefault="001B7277" w:rsidP="00CE7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Bezpečnostní směrnice.</w:t>
            </w:r>
          </w:p>
        </w:tc>
      </w:tr>
      <w:tr w:rsidR="00A87395" w14:paraId="49B0A752" w14:textId="77777777" w:rsidTr="00A87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14:paraId="194EBB8B" w14:textId="5FCF3C95" w:rsidR="00A87395" w:rsidRDefault="001C2FFA" w:rsidP="001C2FFA">
            <w:pPr>
              <w:spacing w:after="0" w:line="240" w:lineRule="auto"/>
            </w:pPr>
            <w:r>
              <w:t>25-POZ</w:t>
            </w:r>
          </w:p>
        </w:tc>
        <w:tc>
          <w:tcPr>
            <w:tcW w:w="3969" w:type="dxa"/>
            <w:shd w:val="clear" w:color="auto" w:fill="auto"/>
          </w:tcPr>
          <w:p w14:paraId="7C7D88E0" w14:textId="6F918E89" w:rsidR="00A87395" w:rsidRPr="00CE7BDF" w:rsidRDefault="001C2FFA" w:rsidP="00AB38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C2FFA">
              <w:t>25-POZ_CEPRO_Objednavkovy_system_pozadavky.xlsx</w:t>
            </w:r>
          </w:p>
        </w:tc>
        <w:tc>
          <w:tcPr>
            <w:tcW w:w="3425" w:type="dxa"/>
            <w:shd w:val="clear" w:color="auto" w:fill="auto"/>
          </w:tcPr>
          <w:p w14:paraId="76F90138" w14:textId="3115DA6D" w:rsidR="00A87395" w:rsidRDefault="00E5630A" w:rsidP="00CE7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 obsahuje funkční, nefunkční a bezpečností požadavky na systém.</w:t>
            </w:r>
          </w:p>
        </w:tc>
      </w:tr>
    </w:tbl>
    <w:p w14:paraId="7DED1A2E" w14:textId="0C125A83" w:rsidR="00157D58" w:rsidRDefault="00157D58" w:rsidP="00157D58">
      <w:pPr>
        <w:spacing w:after="0"/>
        <w:jc w:val="both"/>
      </w:pPr>
    </w:p>
    <w:sectPr w:rsidR="00157D58">
      <w:headerReference w:type="defaul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905A6" w14:textId="77777777" w:rsidR="00512905" w:rsidRDefault="00512905">
      <w:pPr>
        <w:spacing w:after="0" w:line="240" w:lineRule="auto"/>
      </w:pPr>
      <w:r>
        <w:separator/>
      </w:r>
    </w:p>
  </w:endnote>
  <w:endnote w:type="continuationSeparator" w:id="0">
    <w:p w14:paraId="079C1302" w14:textId="77777777" w:rsidR="00512905" w:rsidRDefault="00512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6F4C7" w14:textId="77777777" w:rsidR="00512905" w:rsidRDefault="00512905">
      <w:pPr>
        <w:spacing w:after="0" w:line="240" w:lineRule="auto"/>
      </w:pPr>
      <w:r>
        <w:separator/>
      </w:r>
    </w:p>
  </w:footnote>
  <w:footnote w:type="continuationSeparator" w:id="0">
    <w:p w14:paraId="6A21756C" w14:textId="77777777" w:rsidR="00512905" w:rsidRDefault="00512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6198E" w14:textId="34096CDA" w:rsidR="00BB7E9B" w:rsidRDefault="00BB7E9B" w:rsidP="00BB7E9B">
    <w:pPr>
      <w:pStyle w:val="Zhlav"/>
    </w:pPr>
    <w:r w:rsidRPr="00DC50C2">
      <w:t>ČEPRO, a.s.</w:t>
    </w:r>
    <w:r w:rsidRPr="00DC50C2">
      <w:tab/>
      <w:t xml:space="preserve">Zadávací dokumentace č. </w:t>
    </w:r>
    <w:r>
      <w:t>001/20</w:t>
    </w:r>
    <w:r w:rsidRPr="00DC50C2">
      <w:t>/OCN</w:t>
    </w:r>
    <w:r>
      <w:tab/>
      <w:t>Příloha č. 3</w:t>
    </w:r>
    <w:r w:rsidRPr="00DC50C2">
      <w:tab/>
    </w:r>
  </w:p>
  <w:p w14:paraId="74FF4303" w14:textId="77777777" w:rsidR="00BB7E9B" w:rsidRPr="00DC50C2" w:rsidRDefault="00BB7E9B" w:rsidP="00BB7E9B">
    <w:pPr>
      <w:pStyle w:val="Zhlav"/>
      <w:pBdr>
        <w:bottom w:val="single" w:sz="4" w:space="1" w:color="auto"/>
      </w:pBdr>
    </w:pPr>
    <w:r>
      <w:tab/>
      <w:t>Objednávkový systém pro zákazníky velkoobchodu</w:t>
    </w:r>
  </w:p>
  <w:p w14:paraId="7FBAAF8A" w14:textId="77777777" w:rsidR="00BB7E9B" w:rsidRDefault="00BB7E9B" w:rsidP="00BB7E9B"/>
  <w:p w14:paraId="33C6A853" w14:textId="77777777" w:rsidR="00BB7E9B" w:rsidRDefault="00BB7E9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032D"/>
    <w:multiLevelType w:val="multilevel"/>
    <w:tmpl w:val="F60822F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2ED7634"/>
    <w:multiLevelType w:val="hybridMultilevel"/>
    <w:tmpl w:val="E7507D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10CC1"/>
    <w:multiLevelType w:val="multilevel"/>
    <w:tmpl w:val="D544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0D8E30EF"/>
    <w:multiLevelType w:val="multilevel"/>
    <w:tmpl w:val="14486C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E1F3850"/>
    <w:multiLevelType w:val="multilevel"/>
    <w:tmpl w:val="25769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20801073"/>
    <w:multiLevelType w:val="multilevel"/>
    <w:tmpl w:val="6E38EA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4894F86"/>
    <w:multiLevelType w:val="multilevel"/>
    <w:tmpl w:val="2CCE3E7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F3B32C1"/>
    <w:multiLevelType w:val="multilevel"/>
    <w:tmpl w:val="962EDCD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20E0007"/>
    <w:multiLevelType w:val="multilevel"/>
    <w:tmpl w:val="99C81FC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B753835"/>
    <w:multiLevelType w:val="hybridMultilevel"/>
    <w:tmpl w:val="36BC1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151D3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37A4F22"/>
    <w:multiLevelType w:val="multilevel"/>
    <w:tmpl w:val="401CF3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8105EC7"/>
    <w:multiLevelType w:val="hybridMultilevel"/>
    <w:tmpl w:val="8F8C6C3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2E69C7"/>
    <w:multiLevelType w:val="hybridMultilevel"/>
    <w:tmpl w:val="80F60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AB4ED0"/>
    <w:multiLevelType w:val="multilevel"/>
    <w:tmpl w:val="A43890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991572D"/>
    <w:multiLevelType w:val="hybridMultilevel"/>
    <w:tmpl w:val="B71E978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11477C6"/>
    <w:multiLevelType w:val="multilevel"/>
    <w:tmpl w:val="6CF21C2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4CE0758"/>
    <w:multiLevelType w:val="multilevel"/>
    <w:tmpl w:val="FCCA5E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A2B4019"/>
    <w:multiLevelType w:val="multilevel"/>
    <w:tmpl w:val="6414E11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A3836E8"/>
    <w:multiLevelType w:val="hybridMultilevel"/>
    <w:tmpl w:val="3DFEC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F14E23"/>
    <w:multiLevelType w:val="multilevel"/>
    <w:tmpl w:val="9B6CF90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A7F2A09"/>
    <w:multiLevelType w:val="hybridMultilevel"/>
    <w:tmpl w:val="4A0AE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4"/>
  </w:num>
  <w:num w:numId="4">
    <w:abstractNumId w:val="10"/>
  </w:num>
  <w:num w:numId="5">
    <w:abstractNumId w:val="4"/>
  </w:num>
  <w:num w:numId="6">
    <w:abstractNumId w:val="2"/>
  </w:num>
  <w:num w:numId="7">
    <w:abstractNumId w:val="3"/>
  </w:num>
  <w:num w:numId="8">
    <w:abstractNumId w:val="15"/>
  </w:num>
  <w:num w:numId="9">
    <w:abstractNumId w:val="19"/>
  </w:num>
  <w:num w:numId="10">
    <w:abstractNumId w:val="20"/>
  </w:num>
  <w:num w:numId="11">
    <w:abstractNumId w:val="7"/>
  </w:num>
  <w:num w:numId="12">
    <w:abstractNumId w:val="6"/>
  </w:num>
  <w:num w:numId="13">
    <w:abstractNumId w:val="8"/>
  </w:num>
  <w:num w:numId="14">
    <w:abstractNumId w:val="5"/>
  </w:num>
  <w:num w:numId="15">
    <w:abstractNumId w:val="0"/>
  </w:num>
  <w:num w:numId="16">
    <w:abstractNumId w:val="18"/>
  </w:num>
  <w:num w:numId="17">
    <w:abstractNumId w:val="16"/>
  </w:num>
  <w:num w:numId="18">
    <w:abstractNumId w:val="9"/>
  </w:num>
  <w:num w:numId="19">
    <w:abstractNumId w:val="21"/>
  </w:num>
  <w:num w:numId="20">
    <w:abstractNumId w:val="1"/>
  </w:num>
  <w:num w:numId="21">
    <w:abstractNumId w:val="1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3F"/>
    <w:rsid w:val="0001723F"/>
    <w:rsid w:val="00052C00"/>
    <w:rsid w:val="00054E67"/>
    <w:rsid w:val="00061CEC"/>
    <w:rsid w:val="00065AE5"/>
    <w:rsid w:val="0007501B"/>
    <w:rsid w:val="000A3CD9"/>
    <w:rsid w:val="000A6220"/>
    <w:rsid w:val="000A7815"/>
    <w:rsid w:val="000D0FA1"/>
    <w:rsid w:val="000E05F7"/>
    <w:rsid w:val="000E6AB4"/>
    <w:rsid w:val="001271E3"/>
    <w:rsid w:val="001300A8"/>
    <w:rsid w:val="00144FBC"/>
    <w:rsid w:val="001556CF"/>
    <w:rsid w:val="00157D58"/>
    <w:rsid w:val="001661A6"/>
    <w:rsid w:val="001918EA"/>
    <w:rsid w:val="001A1B35"/>
    <w:rsid w:val="001B7277"/>
    <w:rsid w:val="001C2FFA"/>
    <w:rsid w:val="001C5D3B"/>
    <w:rsid w:val="001D07BE"/>
    <w:rsid w:val="001E0437"/>
    <w:rsid w:val="001F1BD2"/>
    <w:rsid w:val="002123CD"/>
    <w:rsid w:val="0022315E"/>
    <w:rsid w:val="00250625"/>
    <w:rsid w:val="00251732"/>
    <w:rsid w:val="00254582"/>
    <w:rsid w:val="00265888"/>
    <w:rsid w:val="00285AA8"/>
    <w:rsid w:val="00294B3F"/>
    <w:rsid w:val="002B29D9"/>
    <w:rsid w:val="002B6E27"/>
    <w:rsid w:val="002C0C05"/>
    <w:rsid w:val="002C774C"/>
    <w:rsid w:val="002D69E6"/>
    <w:rsid w:val="002E7697"/>
    <w:rsid w:val="003023EE"/>
    <w:rsid w:val="003050DD"/>
    <w:rsid w:val="00307107"/>
    <w:rsid w:val="003109F1"/>
    <w:rsid w:val="00315189"/>
    <w:rsid w:val="0032182F"/>
    <w:rsid w:val="00331325"/>
    <w:rsid w:val="00342915"/>
    <w:rsid w:val="003432C4"/>
    <w:rsid w:val="00352D64"/>
    <w:rsid w:val="003621AF"/>
    <w:rsid w:val="003664CA"/>
    <w:rsid w:val="00370B43"/>
    <w:rsid w:val="00372C31"/>
    <w:rsid w:val="00376660"/>
    <w:rsid w:val="00387520"/>
    <w:rsid w:val="003A3090"/>
    <w:rsid w:val="003B1532"/>
    <w:rsid w:val="003C1D77"/>
    <w:rsid w:val="003C2635"/>
    <w:rsid w:val="003E1EA1"/>
    <w:rsid w:val="003E7EF6"/>
    <w:rsid w:val="003F0B86"/>
    <w:rsid w:val="003F2310"/>
    <w:rsid w:val="0043081C"/>
    <w:rsid w:val="00431EA5"/>
    <w:rsid w:val="00434E5A"/>
    <w:rsid w:val="00437751"/>
    <w:rsid w:val="00447746"/>
    <w:rsid w:val="00453267"/>
    <w:rsid w:val="00455E21"/>
    <w:rsid w:val="00461CD8"/>
    <w:rsid w:val="00494589"/>
    <w:rsid w:val="00494C37"/>
    <w:rsid w:val="004A69C0"/>
    <w:rsid w:val="004B73A8"/>
    <w:rsid w:val="004C5DAF"/>
    <w:rsid w:val="00512905"/>
    <w:rsid w:val="00570022"/>
    <w:rsid w:val="00580817"/>
    <w:rsid w:val="00580BE9"/>
    <w:rsid w:val="0058516E"/>
    <w:rsid w:val="00594BFE"/>
    <w:rsid w:val="005B4738"/>
    <w:rsid w:val="005E1C7C"/>
    <w:rsid w:val="005F0640"/>
    <w:rsid w:val="005F789C"/>
    <w:rsid w:val="0060242C"/>
    <w:rsid w:val="00606987"/>
    <w:rsid w:val="00615D64"/>
    <w:rsid w:val="00632CD2"/>
    <w:rsid w:val="006337A2"/>
    <w:rsid w:val="00644D8E"/>
    <w:rsid w:val="0064512A"/>
    <w:rsid w:val="00646AD1"/>
    <w:rsid w:val="00650DDE"/>
    <w:rsid w:val="00655BA6"/>
    <w:rsid w:val="00667A24"/>
    <w:rsid w:val="00675247"/>
    <w:rsid w:val="00680931"/>
    <w:rsid w:val="00687199"/>
    <w:rsid w:val="006900F8"/>
    <w:rsid w:val="00691646"/>
    <w:rsid w:val="00694470"/>
    <w:rsid w:val="00695041"/>
    <w:rsid w:val="00695AA5"/>
    <w:rsid w:val="00695B8B"/>
    <w:rsid w:val="006A7E98"/>
    <w:rsid w:val="006B471E"/>
    <w:rsid w:val="006C18F8"/>
    <w:rsid w:val="006C749A"/>
    <w:rsid w:val="006E7030"/>
    <w:rsid w:val="006E7976"/>
    <w:rsid w:val="006F472E"/>
    <w:rsid w:val="006F53FE"/>
    <w:rsid w:val="0070232D"/>
    <w:rsid w:val="00712344"/>
    <w:rsid w:val="00721E20"/>
    <w:rsid w:val="007431B0"/>
    <w:rsid w:val="0074523F"/>
    <w:rsid w:val="00756C8E"/>
    <w:rsid w:val="0076052C"/>
    <w:rsid w:val="00775EC4"/>
    <w:rsid w:val="00782F66"/>
    <w:rsid w:val="007903C9"/>
    <w:rsid w:val="007925B1"/>
    <w:rsid w:val="007A109B"/>
    <w:rsid w:val="007B26A0"/>
    <w:rsid w:val="007B3EBD"/>
    <w:rsid w:val="007C6CA1"/>
    <w:rsid w:val="007D261F"/>
    <w:rsid w:val="007D27C8"/>
    <w:rsid w:val="007D6192"/>
    <w:rsid w:val="007E4063"/>
    <w:rsid w:val="007F0029"/>
    <w:rsid w:val="007F36C3"/>
    <w:rsid w:val="007F510B"/>
    <w:rsid w:val="008022DF"/>
    <w:rsid w:val="00803F95"/>
    <w:rsid w:val="00807CDE"/>
    <w:rsid w:val="00824F26"/>
    <w:rsid w:val="00825459"/>
    <w:rsid w:val="0084553F"/>
    <w:rsid w:val="0085332D"/>
    <w:rsid w:val="00865AF2"/>
    <w:rsid w:val="008714C0"/>
    <w:rsid w:val="00880C7A"/>
    <w:rsid w:val="00887183"/>
    <w:rsid w:val="008A19E8"/>
    <w:rsid w:val="008A211E"/>
    <w:rsid w:val="008A67CA"/>
    <w:rsid w:val="008C5349"/>
    <w:rsid w:val="008D60A0"/>
    <w:rsid w:val="008E504E"/>
    <w:rsid w:val="008E6C20"/>
    <w:rsid w:val="008F356C"/>
    <w:rsid w:val="00903638"/>
    <w:rsid w:val="00916855"/>
    <w:rsid w:val="00920010"/>
    <w:rsid w:val="00927BCB"/>
    <w:rsid w:val="009347FB"/>
    <w:rsid w:val="0095406A"/>
    <w:rsid w:val="00960832"/>
    <w:rsid w:val="00971843"/>
    <w:rsid w:val="009B3F80"/>
    <w:rsid w:val="009D2BEE"/>
    <w:rsid w:val="009E4DBE"/>
    <w:rsid w:val="00A104F2"/>
    <w:rsid w:val="00A10E54"/>
    <w:rsid w:val="00A13F49"/>
    <w:rsid w:val="00A32468"/>
    <w:rsid w:val="00A614D0"/>
    <w:rsid w:val="00A81E43"/>
    <w:rsid w:val="00A87395"/>
    <w:rsid w:val="00AA2D83"/>
    <w:rsid w:val="00AA620E"/>
    <w:rsid w:val="00AB660B"/>
    <w:rsid w:val="00AC070E"/>
    <w:rsid w:val="00AD1A7F"/>
    <w:rsid w:val="00AD6DEF"/>
    <w:rsid w:val="00AE749C"/>
    <w:rsid w:val="00B12C88"/>
    <w:rsid w:val="00B12DB2"/>
    <w:rsid w:val="00B2475F"/>
    <w:rsid w:val="00B2632F"/>
    <w:rsid w:val="00B332E6"/>
    <w:rsid w:val="00B34D8D"/>
    <w:rsid w:val="00B34DDF"/>
    <w:rsid w:val="00B46832"/>
    <w:rsid w:val="00B53234"/>
    <w:rsid w:val="00B5469C"/>
    <w:rsid w:val="00B70D84"/>
    <w:rsid w:val="00BB07C7"/>
    <w:rsid w:val="00BB609D"/>
    <w:rsid w:val="00BB7E9B"/>
    <w:rsid w:val="00BC1574"/>
    <w:rsid w:val="00BD3401"/>
    <w:rsid w:val="00BD52D9"/>
    <w:rsid w:val="00C14291"/>
    <w:rsid w:val="00C30F08"/>
    <w:rsid w:val="00C45127"/>
    <w:rsid w:val="00C4765D"/>
    <w:rsid w:val="00C729F9"/>
    <w:rsid w:val="00C74EC1"/>
    <w:rsid w:val="00CA0908"/>
    <w:rsid w:val="00CD55EF"/>
    <w:rsid w:val="00CD6658"/>
    <w:rsid w:val="00CE0DCD"/>
    <w:rsid w:val="00CE7BDF"/>
    <w:rsid w:val="00D03B4A"/>
    <w:rsid w:val="00D22C8A"/>
    <w:rsid w:val="00D272C0"/>
    <w:rsid w:val="00D30319"/>
    <w:rsid w:val="00D433A5"/>
    <w:rsid w:val="00D56C1A"/>
    <w:rsid w:val="00D653F7"/>
    <w:rsid w:val="00D6573B"/>
    <w:rsid w:val="00D71112"/>
    <w:rsid w:val="00DB323E"/>
    <w:rsid w:val="00DD12EA"/>
    <w:rsid w:val="00DD780A"/>
    <w:rsid w:val="00DE3779"/>
    <w:rsid w:val="00DE7C40"/>
    <w:rsid w:val="00DF6909"/>
    <w:rsid w:val="00E029CA"/>
    <w:rsid w:val="00E066BC"/>
    <w:rsid w:val="00E13309"/>
    <w:rsid w:val="00E30BEE"/>
    <w:rsid w:val="00E452F6"/>
    <w:rsid w:val="00E464F8"/>
    <w:rsid w:val="00E54B00"/>
    <w:rsid w:val="00E55B1C"/>
    <w:rsid w:val="00E5630A"/>
    <w:rsid w:val="00E573E2"/>
    <w:rsid w:val="00E76AFB"/>
    <w:rsid w:val="00E8430B"/>
    <w:rsid w:val="00E92EF7"/>
    <w:rsid w:val="00EA533C"/>
    <w:rsid w:val="00EB163A"/>
    <w:rsid w:val="00EB4697"/>
    <w:rsid w:val="00EB5F5D"/>
    <w:rsid w:val="00EC1577"/>
    <w:rsid w:val="00EE1495"/>
    <w:rsid w:val="00EF249C"/>
    <w:rsid w:val="00F01189"/>
    <w:rsid w:val="00F068B3"/>
    <w:rsid w:val="00F2121D"/>
    <w:rsid w:val="00F23375"/>
    <w:rsid w:val="00F24DDC"/>
    <w:rsid w:val="00F56A03"/>
    <w:rsid w:val="00F624AE"/>
    <w:rsid w:val="00F8281D"/>
    <w:rsid w:val="00F83B14"/>
    <w:rsid w:val="00F911B7"/>
    <w:rsid w:val="00F92C16"/>
    <w:rsid w:val="00FD7BB3"/>
    <w:rsid w:val="00FF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16AC9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0E54"/>
  </w:style>
  <w:style w:type="paragraph" w:styleId="Nadpis1">
    <w:name w:val="heading 1"/>
    <w:basedOn w:val="Normln"/>
    <w:next w:val="Normln"/>
    <w:link w:val="Nadpis1Char"/>
    <w:uiPriority w:val="9"/>
    <w:qFormat/>
    <w:rsid w:val="00A10E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E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E5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E5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E5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E5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E5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743C6"/>
  </w:style>
  <w:style w:type="character" w:customStyle="1" w:styleId="ZpatChar">
    <w:name w:val="Zápatí Char"/>
    <w:basedOn w:val="Standardnpsmoodstavce"/>
    <w:link w:val="Zpat"/>
    <w:uiPriority w:val="99"/>
    <w:qFormat/>
    <w:rsid w:val="00A743C6"/>
  </w:style>
  <w:style w:type="character" w:customStyle="1" w:styleId="Nadpis1Char">
    <w:name w:val="Nadpis 1 Char"/>
    <w:basedOn w:val="Standardnpsmoodstavce"/>
    <w:link w:val="Nadpis1"/>
    <w:uiPriority w:val="9"/>
    <w:rsid w:val="00A10E5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Internetovodkaz">
    <w:name w:val="Internetový odkaz"/>
    <w:basedOn w:val="Standardnpsmoodstavce"/>
    <w:uiPriority w:val="99"/>
    <w:unhideWhenUsed/>
    <w:rsid w:val="007B42FC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47FD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47FD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47FD"/>
    <w:rPr>
      <w:b/>
      <w:bCs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47F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A10E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10E5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Symbol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Symbol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rFonts w:cs="Symbol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rFonts w:cs="Symbol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8">
    <w:name w:val="ListLabel 38"/>
    <w:rPr>
      <w:rFonts w:cs="Symbol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cs="Symbol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Wingdings"/>
    </w:rPr>
  </w:style>
  <w:style w:type="character" w:customStyle="1" w:styleId="ListLabel44">
    <w:name w:val="ListLabel 44"/>
    <w:rPr>
      <w:rFonts w:cs="Symbol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Wingdings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rFonts w:cs="OpenSymbol"/>
    </w:rPr>
  </w:style>
  <w:style w:type="character" w:customStyle="1" w:styleId="ListLabel49">
    <w:name w:val="ListLabel 49"/>
    <w:rPr>
      <w:rFonts w:cs="OpenSymbol"/>
    </w:rPr>
  </w:style>
  <w:style w:type="character" w:customStyle="1" w:styleId="ListLabel50">
    <w:name w:val="ListLabel 50"/>
    <w:rPr>
      <w:rFonts w:cs="OpenSymbol"/>
    </w:rPr>
  </w:style>
  <w:style w:type="character" w:customStyle="1" w:styleId="ListLabel51">
    <w:name w:val="ListLabel 51"/>
    <w:rPr>
      <w:rFonts w:cs="OpenSymbol"/>
    </w:rPr>
  </w:style>
  <w:style w:type="character" w:customStyle="1" w:styleId="ListLabel52">
    <w:name w:val="ListLabel 52"/>
    <w:rPr>
      <w:rFonts w:cs="OpenSymbol"/>
    </w:rPr>
  </w:style>
  <w:style w:type="character" w:customStyle="1" w:styleId="ListLabel53">
    <w:name w:val="ListLabel 53"/>
    <w:rPr>
      <w:rFonts w:cs="OpenSymbol"/>
    </w:rPr>
  </w:style>
  <w:style w:type="character" w:customStyle="1" w:styleId="ListLabel54">
    <w:name w:val="ListLabel 54"/>
    <w:rPr>
      <w:rFonts w:cs="OpenSymbol"/>
    </w:rPr>
  </w:style>
  <w:style w:type="character" w:customStyle="1" w:styleId="ListLabel55">
    <w:name w:val="ListLabel 55"/>
    <w:rPr>
      <w:rFonts w:cs="OpenSymbol"/>
    </w:rPr>
  </w:style>
  <w:style w:type="character" w:customStyle="1" w:styleId="ListLabel56">
    <w:name w:val="ListLabel 56"/>
    <w:rPr>
      <w:rFonts w:cs="OpenSymbol"/>
    </w:rPr>
  </w:style>
  <w:style w:type="character" w:customStyle="1" w:styleId="ListLabel57">
    <w:name w:val="ListLabel 57"/>
    <w:rPr>
      <w:rFonts w:cs="OpenSymbol"/>
    </w:rPr>
  </w:style>
  <w:style w:type="character" w:customStyle="1" w:styleId="ListLabel58">
    <w:name w:val="ListLabel 58"/>
    <w:rPr>
      <w:rFonts w:cs="OpenSymbol"/>
    </w:rPr>
  </w:style>
  <w:style w:type="character" w:customStyle="1" w:styleId="ListLabel59">
    <w:name w:val="ListLabel 59"/>
    <w:rPr>
      <w:rFonts w:cs="OpenSymbol"/>
    </w:rPr>
  </w:style>
  <w:style w:type="character" w:customStyle="1" w:styleId="ListLabel60">
    <w:name w:val="ListLabel 60"/>
    <w:rPr>
      <w:rFonts w:cs="OpenSymbol"/>
    </w:rPr>
  </w:style>
  <w:style w:type="character" w:customStyle="1" w:styleId="ListLabel61">
    <w:name w:val="ListLabel 61"/>
    <w:rPr>
      <w:rFonts w:cs="OpenSymbol"/>
    </w:rPr>
  </w:style>
  <w:style w:type="character" w:customStyle="1" w:styleId="ListLabel62">
    <w:name w:val="ListLabel 62"/>
    <w:rPr>
      <w:rFonts w:cs="OpenSymbol"/>
    </w:rPr>
  </w:style>
  <w:style w:type="character" w:customStyle="1" w:styleId="ListLabel63">
    <w:name w:val="ListLabel 63"/>
    <w:rPr>
      <w:rFonts w:cs="OpenSymbol"/>
    </w:rPr>
  </w:style>
  <w:style w:type="character" w:customStyle="1" w:styleId="ListLabel64">
    <w:name w:val="ListLabel 64"/>
    <w:rPr>
      <w:rFonts w:cs="OpenSymbol"/>
    </w:rPr>
  </w:style>
  <w:style w:type="character" w:customStyle="1" w:styleId="ListLabel65">
    <w:name w:val="ListLabel 65"/>
  </w:style>
  <w:style w:type="character" w:customStyle="1" w:styleId="ListLabel66">
    <w:name w:val="ListLabel 66"/>
    <w:rPr>
      <w:rFonts w:cs="Symbol"/>
    </w:rPr>
  </w:style>
  <w:style w:type="character" w:customStyle="1" w:styleId="ListLabel67">
    <w:name w:val="ListLabel 67"/>
    <w:rPr>
      <w:rFonts w:cs="Courier New"/>
    </w:rPr>
  </w:style>
  <w:style w:type="character" w:customStyle="1" w:styleId="ListLabel68">
    <w:name w:val="ListLabel 68"/>
    <w:rPr>
      <w:rFonts w:cs="Wingdings"/>
    </w:rPr>
  </w:style>
  <w:style w:type="character" w:customStyle="1" w:styleId="ListLabel69">
    <w:name w:val="ListLabel 69"/>
    <w:rPr>
      <w:rFonts w:cs="Symbol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Wingdings"/>
    </w:rPr>
  </w:style>
  <w:style w:type="character" w:customStyle="1" w:styleId="ListLabel72">
    <w:name w:val="ListLabel 72"/>
    <w:rPr>
      <w:rFonts w:cs="Symbol"/>
    </w:rPr>
  </w:style>
  <w:style w:type="character" w:customStyle="1" w:styleId="ListLabel73">
    <w:name w:val="ListLabel 73"/>
    <w:rPr>
      <w:rFonts w:cs="Courier New"/>
    </w:rPr>
  </w:style>
  <w:style w:type="character" w:customStyle="1" w:styleId="ListLabel74">
    <w:name w:val="ListLabel 74"/>
    <w:rPr>
      <w:rFonts w:cs="Wingdings"/>
    </w:rPr>
  </w:style>
  <w:style w:type="character" w:customStyle="1" w:styleId="ListLabel75">
    <w:name w:val="ListLabel 75"/>
    <w:rPr>
      <w:rFonts w:cs="Symbol"/>
    </w:rPr>
  </w:style>
  <w:style w:type="character" w:customStyle="1" w:styleId="ListLabel76">
    <w:name w:val="ListLabel 76"/>
    <w:rPr>
      <w:rFonts w:cs="Courier New"/>
    </w:rPr>
  </w:style>
  <w:style w:type="character" w:customStyle="1" w:styleId="ListLabel77">
    <w:name w:val="ListLabel 77"/>
    <w:rPr>
      <w:rFonts w:cs="Wingdings"/>
    </w:rPr>
  </w:style>
  <w:style w:type="character" w:customStyle="1" w:styleId="ListLabel78">
    <w:name w:val="ListLabel 78"/>
    <w:rPr>
      <w:rFonts w:cs="Symbol"/>
    </w:rPr>
  </w:style>
  <w:style w:type="character" w:customStyle="1" w:styleId="ListLabel79">
    <w:name w:val="ListLabel 79"/>
    <w:rPr>
      <w:rFonts w:cs="Courier New"/>
    </w:rPr>
  </w:style>
  <w:style w:type="character" w:customStyle="1" w:styleId="ListLabel80">
    <w:name w:val="ListLabel 80"/>
    <w:rPr>
      <w:rFonts w:cs="Wingdings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Wingdings"/>
    </w:rPr>
  </w:style>
  <w:style w:type="character" w:customStyle="1" w:styleId="ListLabel87">
    <w:name w:val="ListLabel 87"/>
    <w:rPr>
      <w:rFonts w:cs="Symbol"/>
    </w:rPr>
  </w:style>
  <w:style w:type="character" w:customStyle="1" w:styleId="ListLabel88">
    <w:name w:val="ListLabel 88"/>
    <w:rPr>
      <w:rFonts w:cs="Courier New"/>
    </w:rPr>
  </w:style>
  <w:style w:type="character" w:customStyle="1" w:styleId="ListLabel89">
    <w:name w:val="ListLabel 89"/>
    <w:rPr>
      <w:rFonts w:cs="Wingdings"/>
    </w:rPr>
  </w:style>
  <w:style w:type="character" w:customStyle="1" w:styleId="ListLabel90">
    <w:name w:val="ListLabel 90"/>
    <w:rPr>
      <w:rFonts w:cs="Symbol"/>
    </w:rPr>
  </w:style>
  <w:style w:type="character" w:customStyle="1" w:styleId="ListLabel91">
    <w:name w:val="ListLabel 91"/>
    <w:rPr>
      <w:rFonts w:cs="Courier New"/>
    </w:rPr>
  </w:style>
  <w:style w:type="character" w:customStyle="1" w:styleId="ListLabel92">
    <w:name w:val="ListLabel 92"/>
    <w:rPr>
      <w:rFonts w:cs="Wingdings"/>
    </w:rPr>
  </w:style>
  <w:style w:type="character" w:customStyle="1" w:styleId="ListLabel93">
    <w:name w:val="ListLabel 93"/>
    <w:rPr>
      <w:rFonts w:cs="OpenSymbol"/>
    </w:rPr>
  </w:style>
  <w:style w:type="character" w:customStyle="1" w:styleId="ListLabel94">
    <w:name w:val="ListLabel 94"/>
    <w:rPr>
      <w:rFonts w:cs="OpenSymbol"/>
    </w:rPr>
  </w:style>
  <w:style w:type="character" w:customStyle="1" w:styleId="ListLabel95">
    <w:name w:val="ListLabel 95"/>
    <w:rPr>
      <w:rFonts w:cs="OpenSymbol"/>
    </w:rPr>
  </w:style>
  <w:style w:type="character" w:customStyle="1" w:styleId="ListLabel96">
    <w:name w:val="ListLabel 96"/>
    <w:rPr>
      <w:rFonts w:cs="OpenSymbol"/>
    </w:rPr>
  </w:style>
  <w:style w:type="character" w:customStyle="1" w:styleId="ListLabel97">
    <w:name w:val="ListLabel 97"/>
    <w:rPr>
      <w:rFonts w:cs="OpenSymbol"/>
    </w:rPr>
  </w:style>
  <w:style w:type="character" w:customStyle="1" w:styleId="ListLabel98">
    <w:name w:val="ListLabel 98"/>
    <w:rPr>
      <w:rFonts w:cs="OpenSymbol"/>
    </w:rPr>
  </w:style>
  <w:style w:type="character" w:customStyle="1" w:styleId="ListLabel99">
    <w:name w:val="ListLabel 99"/>
    <w:rPr>
      <w:rFonts w:cs="OpenSymbol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OpenSymbol"/>
    </w:rPr>
  </w:style>
  <w:style w:type="character" w:customStyle="1" w:styleId="ListLabel102">
    <w:name w:val="ListLabel 102"/>
    <w:rPr>
      <w:rFonts w:cs="OpenSymbol"/>
    </w:rPr>
  </w:style>
  <w:style w:type="character" w:customStyle="1" w:styleId="ListLabel103">
    <w:name w:val="ListLabel 103"/>
    <w:rPr>
      <w:rFonts w:cs="OpenSymbol"/>
    </w:rPr>
  </w:style>
  <w:style w:type="character" w:customStyle="1" w:styleId="ListLabel104">
    <w:name w:val="ListLabel 104"/>
    <w:rPr>
      <w:rFonts w:cs="OpenSymbol"/>
    </w:rPr>
  </w:style>
  <w:style w:type="character" w:customStyle="1" w:styleId="ListLabel105">
    <w:name w:val="ListLabel 105"/>
    <w:rPr>
      <w:rFonts w:cs="OpenSymbol"/>
    </w:rPr>
  </w:style>
  <w:style w:type="character" w:customStyle="1" w:styleId="ListLabel106">
    <w:name w:val="ListLabel 106"/>
    <w:rPr>
      <w:rFonts w:cs="OpenSymbol"/>
    </w:rPr>
  </w:style>
  <w:style w:type="character" w:customStyle="1" w:styleId="ListLabel107">
    <w:name w:val="ListLabel 107"/>
    <w:rPr>
      <w:rFonts w:cs="OpenSymbol"/>
    </w:rPr>
  </w:style>
  <w:style w:type="character" w:customStyle="1" w:styleId="ListLabel108">
    <w:name w:val="ListLabel 108"/>
    <w:rPr>
      <w:rFonts w:cs="OpenSymbol"/>
    </w:rPr>
  </w:style>
  <w:style w:type="character" w:customStyle="1" w:styleId="ListLabel109">
    <w:name w:val="ListLabel 109"/>
    <w:rPr>
      <w:rFonts w:cs="OpenSymbol"/>
    </w:rPr>
  </w:style>
  <w:style w:type="character" w:customStyle="1" w:styleId="ListLabel110">
    <w:name w:val="ListLabel 110"/>
    <w:rPr>
      <w:rFonts w:cs="OpenSymbol"/>
    </w:rPr>
  </w:style>
  <w:style w:type="character" w:customStyle="1" w:styleId="ListLabel111">
    <w:name w:val="ListLabel 11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35"/>
    <w:unhideWhenUsed/>
    <w:qFormat/>
    <w:rsid w:val="00A10E54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styleId="Zhlav">
    <w:name w:val="header"/>
    <w:basedOn w:val="Normln"/>
    <w:link w:val="ZhlavChar"/>
    <w:unhideWhenUsed/>
    <w:rsid w:val="00A743C6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A743C6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A10E54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0647FD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47F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47F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Obsahrmce">
    <w:name w:val="Obsah rámce"/>
    <w:basedOn w:val="Normln"/>
  </w:style>
  <w:style w:type="table" w:styleId="Mkatabulky">
    <w:name w:val="Table Grid"/>
    <w:basedOn w:val="Normlntabulka"/>
    <w:uiPriority w:val="39"/>
    <w:rsid w:val="00693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6934B6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link w:val="Odstavecseseznamem"/>
    <w:uiPriority w:val="34"/>
    <w:locked/>
    <w:rsid w:val="009D2BEE"/>
  </w:style>
  <w:style w:type="character" w:customStyle="1" w:styleId="Nadpis4Char">
    <w:name w:val="Nadpis 4 Char"/>
    <w:basedOn w:val="Standardnpsmoodstavce"/>
    <w:link w:val="Nadpis4"/>
    <w:uiPriority w:val="9"/>
    <w:semiHidden/>
    <w:rsid w:val="00A10E54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E5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E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E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E54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E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10E5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10E5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10E5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10E5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A10E54"/>
    <w:rPr>
      <w:b/>
      <w:bCs/>
    </w:rPr>
  </w:style>
  <w:style w:type="character" w:styleId="Zvraznn">
    <w:name w:val="Emphasis"/>
    <w:basedOn w:val="Standardnpsmoodstavce"/>
    <w:uiPriority w:val="20"/>
    <w:qFormat/>
    <w:rsid w:val="00A10E54"/>
    <w:rPr>
      <w:i/>
      <w:iCs/>
    </w:rPr>
  </w:style>
  <w:style w:type="paragraph" w:styleId="Bezmezer">
    <w:name w:val="No Spacing"/>
    <w:uiPriority w:val="1"/>
    <w:qFormat/>
    <w:rsid w:val="00A10E54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A10E5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10E54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10E54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10E54"/>
    <w:rPr>
      <w:b/>
      <w:bCs/>
      <w:i/>
      <w:iCs/>
      <w:color w:val="5B9BD5" w:themeColor="accent1"/>
    </w:rPr>
  </w:style>
  <w:style w:type="character" w:styleId="Zdraznnjemn">
    <w:name w:val="Subtle Emphasis"/>
    <w:basedOn w:val="Standardnpsmoodstavce"/>
    <w:uiPriority w:val="19"/>
    <w:qFormat/>
    <w:rsid w:val="00A10E54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A10E54"/>
    <w:rPr>
      <w:b/>
      <w:bCs/>
      <w:i/>
      <w:iCs/>
      <w:color w:val="5B9BD5" w:themeColor="accent1"/>
    </w:rPr>
  </w:style>
  <w:style w:type="character" w:styleId="Odkazjemn">
    <w:name w:val="Subtle Reference"/>
    <w:basedOn w:val="Standardnpsmoodstavce"/>
    <w:uiPriority w:val="31"/>
    <w:qFormat/>
    <w:rsid w:val="00A10E54"/>
    <w:rPr>
      <w:smallCaps/>
      <w:color w:val="ED7D31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A10E54"/>
    <w:rPr>
      <w:b/>
      <w:bCs/>
      <w:smallCaps/>
      <w:color w:val="ED7D31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A10E54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10E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0E54"/>
  </w:style>
  <w:style w:type="paragraph" w:styleId="Nadpis1">
    <w:name w:val="heading 1"/>
    <w:basedOn w:val="Normln"/>
    <w:next w:val="Normln"/>
    <w:link w:val="Nadpis1Char"/>
    <w:uiPriority w:val="9"/>
    <w:qFormat/>
    <w:rsid w:val="00A10E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E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E5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E5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E5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E5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E5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743C6"/>
  </w:style>
  <w:style w:type="character" w:customStyle="1" w:styleId="ZpatChar">
    <w:name w:val="Zápatí Char"/>
    <w:basedOn w:val="Standardnpsmoodstavce"/>
    <w:link w:val="Zpat"/>
    <w:uiPriority w:val="99"/>
    <w:qFormat/>
    <w:rsid w:val="00A743C6"/>
  </w:style>
  <w:style w:type="character" w:customStyle="1" w:styleId="Nadpis1Char">
    <w:name w:val="Nadpis 1 Char"/>
    <w:basedOn w:val="Standardnpsmoodstavce"/>
    <w:link w:val="Nadpis1"/>
    <w:uiPriority w:val="9"/>
    <w:rsid w:val="00A10E5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Internetovodkaz">
    <w:name w:val="Internetový odkaz"/>
    <w:basedOn w:val="Standardnpsmoodstavce"/>
    <w:uiPriority w:val="99"/>
    <w:unhideWhenUsed/>
    <w:rsid w:val="007B42FC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47FD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47FD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47FD"/>
    <w:rPr>
      <w:b/>
      <w:bCs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47F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A10E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10E5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Symbol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Symbol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rFonts w:cs="Symbol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rFonts w:cs="Symbol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8">
    <w:name w:val="ListLabel 38"/>
    <w:rPr>
      <w:rFonts w:cs="Symbol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cs="Symbol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Wingdings"/>
    </w:rPr>
  </w:style>
  <w:style w:type="character" w:customStyle="1" w:styleId="ListLabel44">
    <w:name w:val="ListLabel 44"/>
    <w:rPr>
      <w:rFonts w:cs="Symbol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Wingdings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rFonts w:cs="OpenSymbol"/>
    </w:rPr>
  </w:style>
  <w:style w:type="character" w:customStyle="1" w:styleId="ListLabel49">
    <w:name w:val="ListLabel 49"/>
    <w:rPr>
      <w:rFonts w:cs="OpenSymbol"/>
    </w:rPr>
  </w:style>
  <w:style w:type="character" w:customStyle="1" w:styleId="ListLabel50">
    <w:name w:val="ListLabel 50"/>
    <w:rPr>
      <w:rFonts w:cs="OpenSymbol"/>
    </w:rPr>
  </w:style>
  <w:style w:type="character" w:customStyle="1" w:styleId="ListLabel51">
    <w:name w:val="ListLabel 51"/>
    <w:rPr>
      <w:rFonts w:cs="OpenSymbol"/>
    </w:rPr>
  </w:style>
  <w:style w:type="character" w:customStyle="1" w:styleId="ListLabel52">
    <w:name w:val="ListLabel 52"/>
    <w:rPr>
      <w:rFonts w:cs="OpenSymbol"/>
    </w:rPr>
  </w:style>
  <w:style w:type="character" w:customStyle="1" w:styleId="ListLabel53">
    <w:name w:val="ListLabel 53"/>
    <w:rPr>
      <w:rFonts w:cs="OpenSymbol"/>
    </w:rPr>
  </w:style>
  <w:style w:type="character" w:customStyle="1" w:styleId="ListLabel54">
    <w:name w:val="ListLabel 54"/>
    <w:rPr>
      <w:rFonts w:cs="OpenSymbol"/>
    </w:rPr>
  </w:style>
  <w:style w:type="character" w:customStyle="1" w:styleId="ListLabel55">
    <w:name w:val="ListLabel 55"/>
    <w:rPr>
      <w:rFonts w:cs="OpenSymbol"/>
    </w:rPr>
  </w:style>
  <w:style w:type="character" w:customStyle="1" w:styleId="ListLabel56">
    <w:name w:val="ListLabel 56"/>
    <w:rPr>
      <w:rFonts w:cs="OpenSymbol"/>
    </w:rPr>
  </w:style>
  <w:style w:type="character" w:customStyle="1" w:styleId="ListLabel57">
    <w:name w:val="ListLabel 57"/>
    <w:rPr>
      <w:rFonts w:cs="OpenSymbol"/>
    </w:rPr>
  </w:style>
  <w:style w:type="character" w:customStyle="1" w:styleId="ListLabel58">
    <w:name w:val="ListLabel 58"/>
    <w:rPr>
      <w:rFonts w:cs="OpenSymbol"/>
    </w:rPr>
  </w:style>
  <w:style w:type="character" w:customStyle="1" w:styleId="ListLabel59">
    <w:name w:val="ListLabel 59"/>
    <w:rPr>
      <w:rFonts w:cs="OpenSymbol"/>
    </w:rPr>
  </w:style>
  <w:style w:type="character" w:customStyle="1" w:styleId="ListLabel60">
    <w:name w:val="ListLabel 60"/>
    <w:rPr>
      <w:rFonts w:cs="OpenSymbol"/>
    </w:rPr>
  </w:style>
  <w:style w:type="character" w:customStyle="1" w:styleId="ListLabel61">
    <w:name w:val="ListLabel 61"/>
    <w:rPr>
      <w:rFonts w:cs="OpenSymbol"/>
    </w:rPr>
  </w:style>
  <w:style w:type="character" w:customStyle="1" w:styleId="ListLabel62">
    <w:name w:val="ListLabel 62"/>
    <w:rPr>
      <w:rFonts w:cs="OpenSymbol"/>
    </w:rPr>
  </w:style>
  <w:style w:type="character" w:customStyle="1" w:styleId="ListLabel63">
    <w:name w:val="ListLabel 63"/>
    <w:rPr>
      <w:rFonts w:cs="OpenSymbol"/>
    </w:rPr>
  </w:style>
  <w:style w:type="character" w:customStyle="1" w:styleId="ListLabel64">
    <w:name w:val="ListLabel 64"/>
    <w:rPr>
      <w:rFonts w:cs="OpenSymbol"/>
    </w:rPr>
  </w:style>
  <w:style w:type="character" w:customStyle="1" w:styleId="ListLabel65">
    <w:name w:val="ListLabel 65"/>
  </w:style>
  <w:style w:type="character" w:customStyle="1" w:styleId="ListLabel66">
    <w:name w:val="ListLabel 66"/>
    <w:rPr>
      <w:rFonts w:cs="Symbol"/>
    </w:rPr>
  </w:style>
  <w:style w:type="character" w:customStyle="1" w:styleId="ListLabel67">
    <w:name w:val="ListLabel 67"/>
    <w:rPr>
      <w:rFonts w:cs="Courier New"/>
    </w:rPr>
  </w:style>
  <w:style w:type="character" w:customStyle="1" w:styleId="ListLabel68">
    <w:name w:val="ListLabel 68"/>
    <w:rPr>
      <w:rFonts w:cs="Wingdings"/>
    </w:rPr>
  </w:style>
  <w:style w:type="character" w:customStyle="1" w:styleId="ListLabel69">
    <w:name w:val="ListLabel 69"/>
    <w:rPr>
      <w:rFonts w:cs="Symbol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Wingdings"/>
    </w:rPr>
  </w:style>
  <w:style w:type="character" w:customStyle="1" w:styleId="ListLabel72">
    <w:name w:val="ListLabel 72"/>
    <w:rPr>
      <w:rFonts w:cs="Symbol"/>
    </w:rPr>
  </w:style>
  <w:style w:type="character" w:customStyle="1" w:styleId="ListLabel73">
    <w:name w:val="ListLabel 73"/>
    <w:rPr>
      <w:rFonts w:cs="Courier New"/>
    </w:rPr>
  </w:style>
  <w:style w:type="character" w:customStyle="1" w:styleId="ListLabel74">
    <w:name w:val="ListLabel 74"/>
    <w:rPr>
      <w:rFonts w:cs="Wingdings"/>
    </w:rPr>
  </w:style>
  <w:style w:type="character" w:customStyle="1" w:styleId="ListLabel75">
    <w:name w:val="ListLabel 75"/>
    <w:rPr>
      <w:rFonts w:cs="Symbol"/>
    </w:rPr>
  </w:style>
  <w:style w:type="character" w:customStyle="1" w:styleId="ListLabel76">
    <w:name w:val="ListLabel 76"/>
    <w:rPr>
      <w:rFonts w:cs="Courier New"/>
    </w:rPr>
  </w:style>
  <w:style w:type="character" w:customStyle="1" w:styleId="ListLabel77">
    <w:name w:val="ListLabel 77"/>
    <w:rPr>
      <w:rFonts w:cs="Wingdings"/>
    </w:rPr>
  </w:style>
  <w:style w:type="character" w:customStyle="1" w:styleId="ListLabel78">
    <w:name w:val="ListLabel 78"/>
    <w:rPr>
      <w:rFonts w:cs="Symbol"/>
    </w:rPr>
  </w:style>
  <w:style w:type="character" w:customStyle="1" w:styleId="ListLabel79">
    <w:name w:val="ListLabel 79"/>
    <w:rPr>
      <w:rFonts w:cs="Courier New"/>
    </w:rPr>
  </w:style>
  <w:style w:type="character" w:customStyle="1" w:styleId="ListLabel80">
    <w:name w:val="ListLabel 80"/>
    <w:rPr>
      <w:rFonts w:cs="Wingdings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Wingdings"/>
    </w:rPr>
  </w:style>
  <w:style w:type="character" w:customStyle="1" w:styleId="ListLabel87">
    <w:name w:val="ListLabel 87"/>
    <w:rPr>
      <w:rFonts w:cs="Symbol"/>
    </w:rPr>
  </w:style>
  <w:style w:type="character" w:customStyle="1" w:styleId="ListLabel88">
    <w:name w:val="ListLabel 88"/>
    <w:rPr>
      <w:rFonts w:cs="Courier New"/>
    </w:rPr>
  </w:style>
  <w:style w:type="character" w:customStyle="1" w:styleId="ListLabel89">
    <w:name w:val="ListLabel 89"/>
    <w:rPr>
      <w:rFonts w:cs="Wingdings"/>
    </w:rPr>
  </w:style>
  <w:style w:type="character" w:customStyle="1" w:styleId="ListLabel90">
    <w:name w:val="ListLabel 90"/>
    <w:rPr>
      <w:rFonts w:cs="Symbol"/>
    </w:rPr>
  </w:style>
  <w:style w:type="character" w:customStyle="1" w:styleId="ListLabel91">
    <w:name w:val="ListLabel 91"/>
    <w:rPr>
      <w:rFonts w:cs="Courier New"/>
    </w:rPr>
  </w:style>
  <w:style w:type="character" w:customStyle="1" w:styleId="ListLabel92">
    <w:name w:val="ListLabel 92"/>
    <w:rPr>
      <w:rFonts w:cs="Wingdings"/>
    </w:rPr>
  </w:style>
  <w:style w:type="character" w:customStyle="1" w:styleId="ListLabel93">
    <w:name w:val="ListLabel 93"/>
    <w:rPr>
      <w:rFonts w:cs="OpenSymbol"/>
    </w:rPr>
  </w:style>
  <w:style w:type="character" w:customStyle="1" w:styleId="ListLabel94">
    <w:name w:val="ListLabel 94"/>
    <w:rPr>
      <w:rFonts w:cs="OpenSymbol"/>
    </w:rPr>
  </w:style>
  <w:style w:type="character" w:customStyle="1" w:styleId="ListLabel95">
    <w:name w:val="ListLabel 95"/>
    <w:rPr>
      <w:rFonts w:cs="OpenSymbol"/>
    </w:rPr>
  </w:style>
  <w:style w:type="character" w:customStyle="1" w:styleId="ListLabel96">
    <w:name w:val="ListLabel 96"/>
    <w:rPr>
      <w:rFonts w:cs="OpenSymbol"/>
    </w:rPr>
  </w:style>
  <w:style w:type="character" w:customStyle="1" w:styleId="ListLabel97">
    <w:name w:val="ListLabel 97"/>
    <w:rPr>
      <w:rFonts w:cs="OpenSymbol"/>
    </w:rPr>
  </w:style>
  <w:style w:type="character" w:customStyle="1" w:styleId="ListLabel98">
    <w:name w:val="ListLabel 98"/>
    <w:rPr>
      <w:rFonts w:cs="OpenSymbol"/>
    </w:rPr>
  </w:style>
  <w:style w:type="character" w:customStyle="1" w:styleId="ListLabel99">
    <w:name w:val="ListLabel 99"/>
    <w:rPr>
      <w:rFonts w:cs="OpenSymbol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OpenSymbol"/>
    </w:rPr>
  </w:style>
  <w:style w:type="character" w:customStyle="1" w:styleId="ListLabel102">
    <w:name w:val="ListLabel 102"/>
    <w:rPr>
      <w:rFonts w:cs="OpenSymbol"/>
    </w:rPr>
  </w:style>
  <w:style w:type="character" w:customStyle="1" w:styleId="ListLabel103">
    <w:name w:val="ListLabel 103"/>
    <w:rPr>
      <w:rFonts w:cs="OpenSymbol"/>
    </w:rPr>
  </w:style>
  <w:style w:type="character" w:customStyle="1" w:styleId="ListLabel104">
    <w:name w:val="ListLabel 104"/>
    <w:rPr>
      <w:rFonts w:cs="OpenSymbol"/>
    </w:rPr>
  </w:style>
  <w:style w:type="character" w:customStyle="1" w:styleId="ListLabel105">
    <w:name w:val="ListLabel 105"/>
    <w:rPr>
      <w:rFonts w:cs="OpenSymbol"/>
    </w:rPr>
  </w:style>
  <w:style w:type="character" w:customStyle="1" w:styleId="ListLabel106">
    <w:name w:val="ListLabel 106"/>
    <w:rPr>
      <w:rFonts w:cs="OpenSymbol"/>
    </w:rPr>
  </w:style>
  <w:style w:type="character" w:customStyle="1" w:styleId="ListLabel107">
    <w:name w:val="ListLabel 107"/>
    <w:rPr>
      <w:rFonts w:cs="OpenSymbol"/>
    </w:rPr>
  </w:style>
  <w:style w:type="character" w:customStyle="1" w:styleId="ListLabel108">
    <w:name w:val="ListLabel 108"/>
    <w:rPr>
      <w:rFonts w:cs="OpenSymbol"/>
    </w:rPr>
  </w:style>
  <w:style w:type="character" w:customStyle="1" w:styleId="ListLabel109">
    <w:name w:val="ListLabel 109"/>
    <w:rPr>
      <w:rFonts w:cs="OpenSymbol"/>
    </w:rPr>
  </w:style>
  <w:style w:type="character" w:customStyle="1" w:styleId="ListLabel110">
    <w:name w:val="ListLabel 110"/>
    <w:rPr>
      <w:rFonts w:cs="OpenSymbol"/>
    </w:rPr>
  </w:style>
  <w:style w:type="character" w:customStyle="1" w:styleId="ListLabel111">
    <w:name w:val="ListLabel 11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35"/>
    <w:unhideWhenUsed/>
    <w:qFormat/>
    <w:rsid w:val="00A10E54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styleId="Zhlav">
    <w:name w:val="header"/>
    <w:basedOn w:val="Normln"/>
    <w:link w:val="ZhlavChar"/>
    <w:unhideWhenUsed/>
    <w:rsid w:val="00A743C6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A743C6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A10E54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0647FD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47F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47F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Obsahrmce">
    <w:name w:val="Obsah rámce"/>
    <w:basedOn w:val="Normln"/>
  </w:style>
  <w:style w:type="table" w:styleId="Mkatabulky">
    <w:name w:val="Table Grid"/>
    <w:basedOn w:val="Normlntabulka"/>
    <w:uiPriority w:val="39"/>
    <w:rsid w:val="00693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6934B6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link w:val="Odstavecseseznamem"/>
    <w:uiPriority w:val="34"/>
    <w:locked/>
    <w:rsid w:val="009D2BEE"/>
  </w:style>
  <w:style w:type="character" w:customStyle="1" w:styleId="Nadpis4Char">
    <w:name w:val="Nadpis 4 Char"/>
    <w:basedOn w:val="Standardnpsmoodstavce"/>
    <w:link w:val="Nadpis4"/>
    <w:uiPriority w:val="9"/>
    <w:semiHidden/>
    <w:rsid w:val="00A10E54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E5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E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E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E54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E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10E5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10E5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10E5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10E5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A10E54"/>
    <w:rPr>
      <w:b/>
      <w:bCs/>
    </w:rPr>
  </w:style>
  <w:style w:type="character" w:styleId="Zvraznn">
    <w:name w:val="Emphasis"/>
    <w:basedOn w:val="Standardnpsmoodstavce"/>
    <w:uiPriority w:val="20"/>
    <w:qFormat/>
    <w:rsid w:val="00A10E54"/>
    <w:rPr>
      <w:i/>
      <w:iCs/>
    </w:rPr>
  </w:style>
  <w:style w:type="paragraph" w:styleId="Bezmezer">
    <w:name w:val="No Spacing"/>
    <w:uiPriority w:val="1"/>
    <w:qFormat/>
    <w:rsid w:val="00A10E54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A10E5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10E54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10E54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10E54"/>
    <w:rPr>
      <w:b/>
      <w:bCs/>
      <w:i/>
      <w:iCs/>
      <w:color w:val="5B9BD5" w:themeColor="accent1"/>
    </w:rPr>
  </w:style>
  <w:style w:type="character" w:styleId="Zdraznnjemn">
    <w:name w:val="Subtle Emphasis"/>
    <w:basedOn w:val="Standardnpsmoodstavce"/>
    <w:uiPriority w:val="19"/>
    <w:qFormat/>
    <w:rsid w:val="00A10E54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A10E54"/>
    <w:rPr>
      <w:b/>
      <w:bCs/>
      <w:i/>
      <w:iCs/>
      <w:color w:val="5B9BD5" w:themeColor="accent1"/>
    </w:rPr>
  </w:style>
  <w:style w:type="character" w:styleId="Odkazjemn">
    <w:name w:val="Subtle Reference"/>
    <w:basedOn w:val="Standardnpsmoodstavce"/>
    <w:uiPriority w:val="31"/>
    <w:qFormat/>
    <w:rsid w:val="00A10E54"/>
    <w:rPr>
      <w:smallCaps/>
      <w:color w:val="ED7D31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A10E54"/>
    <w:rPr>
      <w:b/>
      <w:bCs/>
      <w:smallCaps/>
      <w:color w:val="ED7D31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A10E54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10E5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Word_Document1.docx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6980D-847F-4427-84BC-78B568502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1765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2020-04-14T09:35:00Z</dcterms:created>
  <dcterms:modified xsi:type="dcterms:W3CDTF">2020-05-20T12:23:00Z</dcterms:modified>
  <dc:language/>
</cp:coreProperties>
</file>